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5734DB" w:rsidRDefault="0004607F" w:rsidP="00B83F26">
      <w:pPr>
        <w:jc w:val="center"/>
        <w:rPr>
          <w:rFonts w:ascii="Arial" w:hAnsi="Arial" w:cs="Arial"/>
          <w:b/>
          <w:sz w:val="40"/>
          <w:szCs w:val="40"/>
        </w:rPr>
      </w:pPr>
    </w:p>
    <w:p w14:paraId="0A21861F" w14:textId="1A9EC30B" w:rsidR="0021725F" w:rsidRPr="005734DB" w:rsidRDefault="00B83F26" w:rsidP="00B83F26">
      <w:pPr>
        <w:jc w:val="center"/>
        <w:rPr>
          <w:rFonts w:ascii="Arial" w:hAnsi="Arial" w:cs="Arial"/>
          <w:b/>
          <w:sz w:val="40"/>
          <w:szCs w:val="40"/>
        </w:rPr>
      </w:pPr>
      <w:r w:rsidRPr="005734DB">
        <w:rPr>
          <w:rFonts w:ascii="Arial" w:hAnsi="Arial" w:cs="Arial"/>
          <w:b/>
          <w:sz w:val="40"/>
          <w:szCs w:val="40"/>
        </w:rPr>
        <w:t>S</w:t>
      </w:r>
      <w:r w:rsidR="0021725F" w:rsidRPr="005734DB">
        <w:rPr>
          <w:rFonts w:ascii="Arial" w:hAnsi="Arial" w:cs="Arial"/>
          <w:b/>
          <w:sz w:val="40"/>
          <w:szCs w:val="40"/>
        </w:rPr>
        <w:t xml:space="preserve">MLOUVA O </w:t>
      </w:r>
      <w:r w:rsidR="00865AAA" w:rsidRPr="005734DB">
        <w:rPr>
          <w:rFonts w:ascii="Arial" w:hAnsi="Arial" w:cs="Arial"/>
          <w:b/>
          <w:sz w:val="40"/>
          <w:szCs w:val="40"/>
        </w:rPr>
        <w:t>DÍLO</w:t>
      </w:r>
      <w:r w:rsidR="00721C31" w:rsidRPr="005734DB">
        <w:rPr>
          <w:rFonts w:ascii="Arial" w:hAnsi="Arial" w:cs="Arial"/>
          <w:b/>
          <w:sz w:val="40"/>
          <w:szCs w:val="40"/>
        </w:rPr>
        <w:t xml:space="preserve"> NA PROVEDENÍ AUTORSKÉHO DOZORU </w:t>
      </w:r>
    </w:p>
    <w:p w14:paraId="432300BE" w14:textId="77777777" w:rsidR="0021725F" w:rsidRPr="005734DB" w:rsidRDefault="0021725F" w:rsidP="00B83F26">
      <w:pPr>
        <w:jc w:val="center"/>
        <w:rPr>
          <w:rFonts w:ascii="Arial" w:hAnsi="Arial" w:cs="Arial"/>
          <w:b/>
          <w:sz w:val="22"/>
          <w:szCs w:val="22"/>
        </w:rPr>
      </w:pPr>
      <w:r w:rsidRPr="005734DB">
        <w:rPr>
          <w:rFonts w:ascii="Arial" w:hAnsi="Arial" w:cs="Arial"/>
          <w:b/>
          <w:sz w:val="22"/>
          <w:szCs w:val="22"/>
        </w:rPr>
        <w:t>(dále jen „smlouva“)</w:t>
      </w:r>
    </w:p>
    <w:p w14:paraId="30E05CAE" w14:textId="77777777" w:rsidR="0021725F" w:rsidRPr="005734DB" w:rsidRDefault="0021725F" w:rsidP="00B83F26">
      <w:pPr>
        <w:jc w:val="center"/>
        <w:rPr>
          <w:rFonts w:ascii="Arial" w:hAnsi="Arial" w:cs="Arial"/>
          <w:b/>
          <w:sz w:val="22"/>
          <w:szCs w:val="22"/>
        </w:rPr>
      </w:pPr>
    </w:p>
    <w:p w14:paraId="2A504904" w14:textId="162DF7FB" w:rsidR="0021725F" w:rsidRPr="005734DB" w:rsidRDefault="0021725F" w:rsidP="00B83F26">
      <w:pPr>
        <w:jc w:val="center"/>
        <w:rPr>
          <w:rFonts w:ascii="Arial" w:hAnsi="Arial" w:cs="Arial"/>
          <w:sz w:val="22"/>
          <w:szCs w:val="22"/>
        </w:rPr>
      </w:pPr>
      <w:r w:rsidRPr="005734DB">
        <w:rPr>
          <w:rFonts w:ascii="Arial" w:hAnsi="Arial" w:cs="Arial"/>
          <w:sz w:val="22"/>
          <w:szCs w:val="22"/>
        </w:rPr>
        <w:t xml:space="preserve">Uzavřená dle § </w:t>
      </w:r>
      <w:r w:rsidR="00683F62" w:rsidRPr="005734DB">
        <w:rPr>
          <w:rFonts w:ascii="Arial" w:hAnsi="Arial" w:cs="Arial"/>
          <w:sz w:val="22"/>
          <w:szCs w:val="22"/>
        </w:rPr>
        <w:t>2586</w:t>
      </w:r>
      <w:r w:rsidRPr="005734DB">
        <w:rPr>
          <w:rFonts w:ascii="Arial" w:hAnsi="Arial" w:cs="Arial"/>
          <w:sz w:val="22"/>
          <w:szCs w:val="22"/>
        </w:rPr>
        <w:t xml:space="preserve"> zákona č. 89/2012 Sb., občanský zákoník</w:t>
      </w:r>
      <w:r w:rsidR="00E6214B" w:rsidRPr="005734DB">
        <w:rPr>
          <w:rFonts w:ascii="Arial" w:hAnsi="Arial" w:cs="Arial"/>
          <w:sz w:val="22"/>
          <w:szCs w:val="22"/>
        </w:rPr>
        <w:t>, ve znění pozdějších předpisů</w:t>
      </w:r>
    </w:p>
    <w:p w14:paraId="650DF511" w14:textId="77777777" w:rsidR="00B83F26" w:rsidRPr="005734DB" w:rsidRDefault="0021725F" w:rsidP="00B83F26">
      <w:pPr>
        <w:jc w:val="center"/>
        <w:rPr>
          <w:rFonts w:ascii="Arial" w:hAnsi="Arial" w:cs="Arial"/>
          <w:sz w:val="22"/>
          <w:szCs w:val="22"/>
        </w:rPr>
      </w:pPr>
      <w:r w:rsidRPr="005734DB">
        <w:rPr>
          <w:rFonts w:ascii="Arial" w:hAnsi="Arial" w:cs="Arial"/>
          <w:sz w:val="22"/>
          <w:szCs w:val="22"/>
        </w:rPr>
        <w:t>(dále jen „občanský zákoník“)</w:t>
      </w:r>
    </w:p>
    <w:p w14:paraId="637F8C7A" w14:textId="77777777" w:rsidR="00B83F26" w:rsidRPr="005734DB" w:rsidRDefault="00B83F26" w:rsidP="001A4873">
      <w:pPr>
        <w:pStyle w:val="Nzev"/>
        <w:tabs>
          <w:tab w:val="left" w:pos="4800"/>
        </w:tabs>
        <w:rPr>
          <w:rFonts w:ascii="Arial" w:hAnsi="Arial" w:cs="Arial"/>
          <w:b w:val="0"/>
          <w:bCs/>
          <w:sz w:val="22"/>
          <w:szCs w:val="22"/>
        </w:rPr>
      </w:pPr>
    </w:p>
    <w:p w14:paraId="2F3D1577" w14:textId="5BE0F57B" w:rsidR="00A375D5" w:rsidRPr="005734DB" w:rsidRDefault="0003533D" w:rsidP="0043137E">
      <w:pPr>
        <w:jc w:val="center"/>
        <w:rPr>
          <w:rFonts w:ascii="Arial" w:hAnsi="Arial" w:cs="Arial"/>
          <w:b/>
          <w:snapToGrid w:val="0"/>
          <w:sz w:val="22"/>
          <w:szCs w:val="22"/>
          <w:u w:val="single"/>
        </w:rPr>
      </w:pPr>
      <w:r w:rsidRPr="005734DB">
        <w:rPr>
          <w:rFonts w:ascii="Arial" w:hAnsi="Arial" w:cs="Arial"/>
          <w:b/>
          <w:snapToGrid w:val="0"/>
          <w:sz w:val="22"/>
          <w:szCs w:val="22"/>
        </w:rPr>
        <w:t xml:space="preserve">Čl. </w:t>
      </w:r>
      <w:r w:rsidR="00B83F26" w:rsidRPr="005734DB">
        <w:rPr>
          <w:rFonts w:ascii="Arial" w:hAnsi="Arial" w:cs="Arial"/>
          <w:b/>
          <w:snapToGrid w:val="0"/>
          <w:sz w:val="22"/>
          <w:szCs w:val="22"/>
        </w:rPr>
        <w:t>I</w:t>
      </w:r>
    </w:p>
    <w:p w14:paraId="556D3458" w14:textId="77777777" w:rsidR="00B83F26" w:rsidRPr="005734DB" w:rsidRDefault="0043137E" w:rsidP="0043137E">
      <w:pPr>
        <w:jc w:val="center"/>
        <w:rPr>
          <w:rFonts w:ascii="Arial" w:hAnsi="Arial" w:cs="Arial"/>
          <w:b/>
          <w:snapToGrid w:val="0"/>
          <w:sz w:val="22"/>
          <w:szCs w:val="22"/>
          <w:u w:val="single"/>
        </w:rPr>
      </w:pPr>
      <w:r w:rsidRPr="005734DB">
        <w:rPr>
          <w:rFonts w:ascii="Arial" w:hAnsi="Arial" w:cs="Arial"/>
          <w:b/>
          <w:snapToGrid w:val="0"/>
          <w:sz w:val="22"/>
          <w:szCs w:val="22"/>
          <w:u w:val="single"/>
        </w:rPr>
        <w:t xml:space="preserve"> </w:t>
      </w:r>
      <w:r w:rsidR="00B83F26" w:rsidRPr="005734DB">
        <w:rPr>
          <w:rFonts w:ascii="Arial" w:hAnsi="Arial" w:cs="Arial"/>
          <w:b/>
          <w:snapToGrid w:val="0"/>
          <w:sz w:val="22"/>
          <w:szCs w:val="22"/>
          <w:u w:val="single"/>
        </w:rPr>
        <w:t>Smluvní strany</w:t>
      </w:r>
    </w:p>
    <w:p w14:paraId="597E040F" w14:textId="77777777" w:rsidR="00B83F26" w:rsidRPr="005734DB" w:rsidRDefault="00B83F26" w:rsidP="00B83F26">
      <w:pPr>
        <w:jc w:val="center"/>
        <w:rPr>
          <w:rFonts w:ascii="Arial" w:hAnsi="Arial" w:cs="Arial"/>
          <w:snapToGrid w:val="0"/>
          <w:sz w:val="22"/>
          <w:szCs w:val="22"/>
        </w:rPr>
      </w:pPr>
    </w:p>
    <w:p w14:paraId="526EA976" w14:textId="7C8F1B3E" w:rsidR="00B83F26" w:rsidRPr="005734DB" w:rsidRDefault="00B83F26" w:rsidP="00B83F26">
      <w:pPr>
        <w:jc w:val="both"/>
        <w:rPr>
          <w:rFonts w:ascii="Arial" w:hAnsi="Arial" w:cs="Arial"/>
          <w:b/>
          <w:snapToGrid w:val="0"/>
          <w:sz w:val="22"/>
          <w:szCs w:val="22"/>
        </w:rPr>
      </w:pPr>
      <w:r w:rsidRPr="005734DB">
        <w:rPr>
          <w:rFonts w:ascii="Arial" w:hAnsi="Arial" w:cs="Arial"/>
          <w:b/>
          <w:snapToGrid w:val="0"/>
          <w:sz w:val="22"/>
          <w:szCs w:val="22"/>
        </w:rPr>
        <w:t>1. Objednatel:</w:t>
      </w:r>
    </w:p>
    <w:p w14:paraId="1915092B" w14:textId="77777777" w:rsidR="00E6214B" w:rsidRPr="005734DB" w:rsidRDefault="00E6214B" w:rsidP="00B83F26">
      <w:pPr>
        <w:jc w:val="both"/>
        <w:rPr>
          <w:rFonts w:ascii="Arial" w:hAnsi="Arial" w:cs="Arial"/>
          <w:b/>
          <w:snapToGrid w:val="0"/>
          <w:sz w:val="22"/>
          <w:szCs w:val="22"/>
        </w:rPr>
      </w:pPr>
    </w:p>
    <w:p w14:paraId="6FAD94D0" w14:textId="77777777" w:rsidR="005B3A5E" w:rsidRPr="005734DB" w:rsidRDefault="005B3A5E" w:rsidP="005B3A5E">
      <w:pPr>
        <w:widowControl w:val="0"/>
        <w:tabs>
          <w:tab w:val="left" w:pos="4536"/>
        </w:tabs>
        <w:suppressAutoHyphens/>
        <w:rPr>
          <w:rFonts w:ascii="Arial" w:hAnsi="Arial" w:cs="Arial"/>
          <w:b/>
          <w:sz w:val="22"/>
          <w:szCs w:val="22"/>
        </w:rPr>
      </w:pPr>
      <w:r w:rsidRPr="005734DB">
        <w:rPr>
          <w:rFonts w:ascii="Arial" w:hAnsi="Arial" w:cs="Arial"/>
          <w:b/>
          <w:sz w:val="22"/>
          <w:szCs w:val="22"/>
        </w:rPr>
        <w:t>Česká republika - Státní pozemkový úřad, Krajský pozemkový úřad pro Středočeský kraj a hl. město Praha, Pobočka Rakovník</w:t>
      </w:r>
    </w:p>
    <w:p w14:paraId="7132DFF4" w14:textId="77777777" w:rsidR="005B3A5E" w:rsidRPr="005734DB" w:rsidRDefault="005B3A5E" w:rsidP="005B3A5E">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5734DB">
        <w:rPr>
          <w:rFonts w:ascii="Arial" w:hAnsi="Arial" w:cs="Arial"/>
          <w:b/>
          <w:sz w:val="22"/>
          <w:szCs w:val="22"/>
        </w:rPr>
        <w:t xml:space="preserve">      </w:t>
      </w:r>
      <w:r w:rsidRPr="005734DB">
        <w:rPr>
          <w:rFonts w:ascii="Arial" w:hAnsi="Arial" w:cs="Arial"/>
          <w:b/>
          <w:sz w:val="22"/>
          <w:szCs w:val="22"/>
        </w:rPr>
        <w:tab/>
      </w:r>
    </w:p>
    <w:p w14:paraId="47C67F2A" w14:textId="77777777" w:rsidR="005B3A5E" w:rsidRPr="005734DB" w:rsidRDefault="005B3A5E" w:rsidP="005B3A5E">
      <w:pPr>
        <w:widowControl w:val="0"/>
        <w:tabs>
          <w:tab w:val="left" w:pos="4536"/>
        </w:tabs>
        <w:suppressAutoHyphens/>
        <w:ind w:left="4536" w:hanging="4536"/>
        <w:rPr>
          <w:rFonts w:ascii="Arial" w:hAnsi="Arial" w:cs="Arial"/>
          <w:sz w:val="22"/>
          <w:szCs w:val="22"/>
        </w:rPr>
      </w:pPr>
      <w:r w:rsidRPr="005734DB">
        <w:rPr>
          <w:rFonts w:ascii="Arial" w:hAnsi="Arial" w:cs="Arial"/>
          <w:sz w:val="22"/>
          <w:szCs w:val="22"/>
        </w:rPr>
        <w:t>Adresa:</w:t>
      </w:r>
      <w:r w:rsidRPr="005734DB">
        <w:rPr>
          <w:rFonts w:ascii="Arial" w:hAnsi="Arial" w:cs="Arial"/>
          <w:sz w:val="22"/>
          <w:szCs w:val="22"/>
        </w:rPr>
        <w:tab/>
      </w:r>
      <w:r w:rsidRPr="005734DB">
        <w:rPr>
          <w:rFonts w:ascii="Arial" w:eastAsia="Lucida Sans Unicode" w:hAnsi="Arial" w:cs="Arial"/>
          <w:sz w:val="22"/>
          <w:szCs w:val="22"/>
        </w:rPr>
        <w:t>Lubenská 2250, 269 01 Rakovník</w:t>
      </w:r>
    </w:p>
    <w:p w14:paraId="25093AE9" w14:textId="77777777" w:rsidR="005B3A5E" w:rsidRPr="005734DB" w:rsidRDefault="005B3A5E" w:rsidP="005B3A5E">
      <w:pPr>
        <w:widowControl w:val="0"/>
        <w:tabs>
          <w:tab w:val="left" w:pos="4536"/>
        </w:tabs>
        <w:suppressAutoHyphens/>
        <w:ind w:left="4536" w:hanging="4536"/>
        <w:rPr>
          <w:rFonts w:ascii="Arial" w:eastAsia="Lucida Sans Unicode" w:hAnsi="Arial" w:cs="Arial"/>
          <w:sz w:val="22"/>
          <w:szCs w:val="22"/>
        </w:rPr>
      </w:pPr>
      <w:r w:rsidRPr="005734DB">
        <w:rPr>
          <w:rFonts w:ascii="Arial" w:eastAsia="Lucida Sans Unicode" w:hAnsi="Arial" w:cs="Arial"/>
          <w:sz w:val="22"/>
          <w:szCs w:val="22"/>
        </w:rPr>
        <w:t>zastoupený:</w:t>
      </w:r>
      <w:r w:rsidRPr="005734DB">
        <w:rPr>
          <w:rFonts w:ascii="Arial" w:eastAsia="Lucida Sans Unicode" w:hAnsi="Arial" w:cs="Arial"/>
          <w:sz w:val="22"/>
          <w:szCs w:val="22"/>
        </w:rPr>
        <w:tab/>
        <w:t>Ing. Silvií Römerovou, vedoucí Pobočky Rakovník</w:t>
      </w:r>
    </w:p>
    <w:p w14:paraId="6E25CF83" w14:textId="77777777" w:rsidR="005B3A5E" w:rsidRPr="005734DB" w:rsidRDefault="005B3A5E" w:rsidP="005B3A5E">
      <w:pPr>
        <w:widowControl w:val="0"/>
        <w:tabs>
          <w:tab w:val="left" w:pos="4536"/>
        </w:tabs>
        <w:suppressAutoHyphens/>
        <w:ind w:left="4536" w:hanging="4536"/>
        <w:rPr>
          <w:rFonts w:ascii="Arial" w:eastAsia="Lucida Sans Unicode" w:hAnsi="Arial" w:cs="Arial"/>
          <w:sz w:val="22"/>
          <w:szCs w:val="22"/>
        </w:rPr>
      </w:pPr>
      <w:r w:rsidRPr="005734DB">
        <w:rPr>
          <w:rFonts w:ascii="Arial" w:eastAsia="Lucida Sans Unicode" w:hAnsi="Arial" w:cs="Arial"/>
          <w:sz w:val="22"/>
          <w:szCs w:val="22"/>
        </w:rPr>
        <w:t>ve smluvních záležitostech oprávněn jednat:</w:t>
      </w:r>
      <w:r w:rsidRPr="005734DB">
        <w:rPr>
          <w:rFonts w:ascii="Arial" w:eastAsia="Lucida Sans Unicode" w:hAnsi="Arial" w:cs="Arial"/>
          <w:sz w:val="22"/>
          <w:szCs w:val="22"/>
        </w:rPr>
        <w:tab/>
        <w:t>Ing. Silvie Römerová, vedoucí Pobočky Rakovník</w:t>
      </w:r>
    </w:p>
    <w:p w14:paraId="3B96D0BF" w14:textId="77777777" w:rsidR="005B3A5E" w:rsidRPr="005734DB" w:rsidRDefault="005B3A5E" w:rsidP="005B3A5E">
      <w:pPr>
        <w:widowControl w:val="0"/>
        <w:tabs>
          <w:tab w:val="left" w:pos="4536"/>
        </w:tabs>
        <w:suppressAutoHyphens/>
        <w:ind w:left="4530" w:hanging="4530"/>
        <w:rPr>
          <w:rFonts w:ascii="Arial" w:eastAsia="Lucida Sans Unicode" w:hAnsi="Arial" w:cs="Arial"/>
          <w:snapToGrid w:val="0"/>
          <w:sz w:val="22"/>
          <w:szCs w:val="22"/>
        </w:rPr>
      </w:pPr>
      <w:r w:rsidRPr="005734DB">
        <w:rPr>
          <w:rFonts w:ascii="Arial" w:eastAsia="Lucida Sans Unicode" w:hAnsi="Arial" w:cs="Arial"/>
          <w:sz w:val="22"/>
          <w:szCs w:val="22"/>
        </w:rPr>
        <w:t xml:space="preserve">v </w:t>
      </w:r>
      <w:r w:rsidRPr="005734DB">
        <w:rPr>
          <w:rFonts w:ascii="Arial" w:eastAsia="Lucida Sans Unicode" w:hAnsi="Arial" w:cs="Arial"/>
          <w:snapToGrid w:val="0"/>
          <w:sz w:val="22"/>
          <w:szCs w:val="22"/>
        </w:rPr>
        <w:t>technických záležitostech oprávněn jednat:</w:t>
      </w:r>
      <w:r w:rsidRPr="005734DB">
        <w:rPr>
          <w:rFonts w:ascii="Arial" w:eastAsia="Lucida Sans Unicode" w:hAnsi="Arial" w:cs="Arial"/>
          <w:snapToGrid w:val="0"/>
          <w:sz w:val="22"/>
          <w:szCs w:val="22"/>
        </w:rPr>
        <w:tab/>
        <w:t>Ing. Jan Šlajchrt, odborný rada Pobočky Rakovník</w:t>
      </w:r>
    </w:p>
    <w:p w14:paraId="23D3087A" w14:textId="77777777" w:rsidR="005B3A5E" w:rsidRPr="005734DB" w:rsidRDefault="005B3A5E" w:rsidP="005B3A5E">
      <w:pPr>
        <w:widowControl w:val="0"/>
        <w:tabs>
          <w:tab w:val="left" w:pos="4536"/>
        </w:tabs>
        <w:suppressAutoHyphens/>
        <w:rPr>
          <w:rFonts w:ascii="Arial" w:eastAsia="Lucida Sans Unicode" w:hAnsi="Arial" w:cs="Arial"/>
          <w:sz w:val="22"/>
          <w:szCs w:val="22"/>
        </w:rPr>
      </w:pPr>
      <w:r w:rsidRPr="005734DB">
        <w:rPr>
          <w:rFonts w:ascii="Arial" w:eastAsia="Lucida Sans Unicode" w:hAnsi="Arial" w:cs="Arial"/>
          <w:sz w:val="22"/>
          <w:szCs w:val="22"/>
        </w:rPr>
        <w:t>Tel.:</w:t>
      </w:r>
      <w:r w:rsidRPr="005734DB">
        <w:rPr>
          <w:rFonts w:ascii="Arial" w:eastAsia="Lucida Sans Unicode" w:hAnsi="Arial" w:cs="Arial"/>
          <w:sz w:val="22"/>
          <w:szCs w:val="22"/>
        </w:rPr>
        <w:tab/>
        <w:t>+420 725 949 942</w:t>
      </w:r>
    </w:p>
    <w:p w14:paraId="71F90908" w14:textId="77777777" w:rsidR="005B3A5E" w:rsidRPr="005734DB" w:rsidRDefault="005B3A5E" w:rsidP="005B3A5E">
      <w:pPr>
        <w:widowControl w:val="0"/>
        <w:tabs>
          <w:tab w:val="left" w:pos="4536"/>
        </w:tabs>
        <w:suppressAutoHyphens/>
        <w:rPr>
          <w:rFonts w:ascii="Arial" w:eastAsia="Lucida Sans Unicode" w:hAnsi="Arial" w:cs="Arial"/>
          <w:sz w:val="22"/>
          <w:szCs w:val="22"/>
        </w:rPr>
      </w:pPr>
      <w:r w:rsidRPr="005734DB">
        <w:rPr>
          <w:rFonts w:ascii="Arial" w:eastAsia="Lucida Sans Unicode" w:hAnsi="Arial" w:cs="Arial"/>
          <w:sz w:val="22"/>
          <w:szCs w:val="22"/>
        </w:rPr>
        <w:t>E-mail:</w:t>
      </w:r>
      <w:r w:rsidRPr="005734DB">
        <w:rPr>
          <w:rFonts w:ascii="Arial" w:eastAsia="Lucida Sans Unicode" w:hAnsi="Arial" w:cs="Arial"/>
          <w:sz w:val="22"/>
          <w:szCs w:val="22"/>
        </w:rPr>
        <w:tab/>
        <w:t>rakovnik.pk@spucr.cz</w:t>
      </w:r>
    </w:p>
    <w:p w14:paraId="79DC7A81" w14:textId="77777777" w:rsidR="005B3A5E" w:rsidRPr="005734DB" w:rsidRDefault="005B3A5E" w:rsidP="005B3A5E">
      <w:pPr>
        <w:widowControl w:val="0"/>
        <w:tabs>
          <w:tab w:val="left" w:pos="4536"/>
        </w:tabs>
        <w:suppressAutoHyphens/>
        <w:rPr>
          <w:rFonts w:ascii="Arial" w:eastAsia="Lucida Sans Unicode" w:hAnsi="Arial" w:cs="Arial"/>
          <w:sz w:val="22"/>
          <w:szCs w:val="22"/>
        </w:rPr>
      </w:pPr>
      <w:r w:rsidRPr="005734DB">
        <w:rPr>
          <w:rFonts w:ascii="Arial" w:eastAsia="Lucida Sans Unicode" w:hAnsi="Arial" w:cs="Arial"/>
          <w:sz w:val="22"/>
          <w:szCs w:val="22"/>
        </w:rPr>
        <w:t>ID DS:</w:t>
      </w:r>
      <w:r w:rsidRPr="005734DB">
        <w:rPr>
          <w:rFonts w:ascii="Arial" w:eastAsia="Lucida Sans Unicode" w:hAnsi="Arial" w:cs="Arial"/>
          <w:sz w:val="22"/>
          <w:szCs w:val="22"/>
        </w:rPr>
        <w:tab/>
        <w:t>z49per3</w:t>
      </w:r>
    </w:p>
    <w:p w14:paraId="1A5497C8" w14:textId="77777777" w:rsidR="005B3A5E" w:rsidRPr="005734DB" w:rsidRDefault="005B3A5E" w:rsidP="005B3A5E">
      <w:pPr>
        <w:widowControl w:val="0"/>
        <w:tabs>
          <w:tab w:val="left" w:pos="4536"/>
        </w:tabs>
        <w:suppressAutoHyphens/>
        <w:rPr>
          <w:rFonts w:ascii="Arial" w:eastAsia="Lucida Sans Unicode" w:hAnsi="Arial" w:cs="Arial"/>
          <w:sz w:val="22"/>
          <w:szCs w:val="22"/>
        </w:rPr>
      </w:pPr>
      <w:r w:rsidRPr="005734DB">
        <w:rPr>
          <w:rFonts w:ascii="Arial" w:eastAsia="Lucida Sans Unicode" w:hAnsi="Arial" w:cs="Arial"/>
          <w:sz w:val="22"/>
          <w:szCs w:val="22"/>
        </w:rPr>
        <w:t>Bankovní spojení:</w:t>
      </w:r>
      <w:r w:rsidRPr="005734DB">
        <w:rPr>
          <w:rFonts w:ascii="Arial" w:eastAsia="Lucida Sans Unicode" w:hAnsi="Arial" w:cs="Arial"/>
          <w:sz w:val="22"/>
          <w:szCs w:val="22"/>
        </w:rPr>
        <w:tab/>
        <w:t xml:space="preserve">ČNB </w:t>
      </w:r>
      <w:r w:rsidRPr="005734DB">
        <w:rPr>
          <w:rFonts w:ascii="Arial" w:eastAsia="Lucida Sans Unicode" w:hAnsi="Arial" w:cs="Arial"/>
          <w:sz w:val="22"/>
          <w:szCs w:val="22"/>
        </w:rPr>
        <w:tab/>
      </w:r>
    </w:p>
    <w:p w14:paraId="3A4FA34E" w14:textId="77777777" w:rsidR="005B3A5E" w:rsidRPr="005734DB" w:rsidRDefault="005B3A5E" w:rsidP="005B3A5E">
      <w:pPr>
        <w:widowControl w:val="0"/>
        <w:tabs>
          <w:tab w:val="left" w:pos="4536"/>
        </w:tabs>
        <w:suppressAutoHyphens/>
        <w:rPr>
          <w:rFonts w:ascii="Arial" w:eastAsia="Lucida Sans Unicode" w:hAnsi="Arial" w:cs="Arial"/>
          <w:bCs/>
          <w:sz w:val="22"/>
          <w:szCs w:val="22"/>
        </w:rPr>
      </w:pPr>
      <w:r w:rsidRPr="005734DB">
        <w:rPr>
          <w:rFonts w:ascii="Arial" w:eastAsia="Lucida Sans Unicode" w:hAnsi="Arial" w:cs="Arial"/>
          <w:bCs/>
          <w:sz w:val="22"/>
          <w:szCs w:val="22"/>
        </w:rPr>
        <w:t>Číslo účtu:</w:t>
      </w:r>
      <w:r w:rsidRPr="005734DB">
        <w:rPr>
          <w:rFonts w:ascii="Arial" w:eastAsia="Lucida Sans Unicode" w:hAnsi="Arial" w:cs="Arial"/>
          <w:bCs/>
          <w:sz w:val="22"/>
          <w:szCs w:val="22"/>
        </w:rPr>
        <w:tab/>
        <w:t>3723001/0710</w:t>
      </w:r>
    </w:p>
    <w:p w14:paraId="1C38C466" w14:textId="77777777" w:rsidR="005B3A5E" w:rsidRPr="005734DB" w:rsidRDefault="005B3A5E" w:rsidP="005B3A5E">
      <w:pPr>
        <w:widowControl w:val="0"/>
        <w:tabs>
          <w:tab w:val="left" w:pos="4536"/>
        </w:tabs>
        <w:suppressAutoHyphens/>
        <w:rPr>
          <w:rFonts w:ascii="Arial" w:eastAsia="Lucida Sans Unicode" w:hAnsi="Arial" w:cs="Arial"/>
          <w:bCs/>
          <w:sz w:val="22"/>
          <w:szCs w:val="22"/>
        </w:rPr>
      </w:pPr>
      <w:r w:rsidRPr="005734DB">
        <w:rPr>
          <w:rFonts w:ascii="Arial" w:eastAsia="Lucida Sans Unicode" w:hAnsi="Arial" w:cs="Arial"/>
          <w:bCs/>
          <w:sz w:val="22"/>
          <w:szCs w:val="22"/>
        </w:rPr>
        <w:t>IČO:</w:t>
      </w:r>
      <w:r w:rsidRPr="005734DB">
        <w:rPr>
          <w:rFonts w:ascii="Arial" w:eastAsia="Lucida Sans Unicode" w:hAnsi="Arial" w:cs="Arial"/>
          <w:bCs/>
          <w:sz w:val="22"/>
          <w:szCs w:val="22"/>
        </w:rPr>
        <w:tab/>
        <w:t xml:space="preserve">01312774                                                                 </w:t>
      </w:r>
    </w:p>
    <w:p w14:paraId="48D34775" w14:textId="77777777" w:rsidR="005B3A5E" w:rsidRPr="005734DB" w:rsidRDefault="005B3A5E" w:rsidP="005B3A5E">
      <w:pPr>
        <w:widowControl w:val="0"/>
        <w:tabs>
          <w:tab w:val="left" w:pos="4536"/>
        </w:tabs>
        <w:suppressAutoHyphens/>
        <w:rPr>
          <w:rFonts w:ascii="Arial" w:eastAsia="Lucida Sans Unicode" w:hAnsi="Arial" w:cs="Arial"/>
          <w:bCs/>
          <w:sz w:val="22"/>
          <w:szCs w:val="22"/>
        </w:rPr>
      </w:pPr>
      <w:r w:rsidRPr="005734DB">
        <w:rPr>
          <w:rFonts w:ascii="Arial" w:eastAsia="Lucida Sans Unicode" w:hAnsi="Arial" w:cs="Arial"/>
          <w:bCs/>
          <w:sz w:val="22"/>
          <w:szCs w:val="22"/>
        </w:rPr>
        <w:t>DIČ:</w:t>
      </w:r>
      <w:r w:rsidRPr="005734DB">
        <w:rPr>
          <w:rFonts w:ascii="Arial" w:eastAsia="Lucida Sans Unicode" w:hAnsi="Arial" w:cs="Arial"/>
          <w:bCs/>
          <w:sz w:val="22"/>
          <w:szCs w:val="22"/>
        </w:rPr>
        <w:tab/>
        <w:t xml:space="preserve">není plátcem DPH </w:t>
      </w:r>
    </w:p>
    <w:p w14:paraId="6E8498DA" w14:textId="77777777" w:rsidR="00B83F26" w:rsidRPr="005734DB" w:rsidRDefault="00B83F26" w:rsidP="00B83F26">
      <w:pPr>
        <w:pStyle w:val="Nadpis2"/>
        <w:spacing w:line="240" w:lineRule="auto"/>
        <w:rPr>
          <w:rFonts w:ascii="Arial" w:hAnsi="Arial" w:cs="Arial"/>
          <w:bCs/>
          <w:sz w:val="22"/>
          <w:szCs w:val="22"/>
        </w:rPr>
      </w:pPr>
      <w:r w:rsidRPr="005734DB">
        <w:rPr>
          <w:rFonts w:ascii="Arial" w:hAnsi="Arial" w:cs="Arial"/>
          <w:bCs/>
          <w:sz w:val="22"/>
          <w:szCs w:val="22"/>
        </w:rPr>
        <w:tab/>
        <w:t xml:space="preserve">                     </w:t>
      </w:r>
    </w:p>
    <w:p w14:paraId="6FE8C5A6" w14:textId="77777777" w:rsidR="00B83F26" w:rsidRPr="005734DB" w:rsidRDefault="00B83F26" w:rsidP="00B83F26">
      <w:pPr>
        <w:pStyle w:val="Zkladntext2"/>
        <w:rPr>
          <w:rFonts w:ascii="Arial" w:hAnsi="Arial" w:cs="Arial"/>
          <w:sz w:val="22"/>
          <w:szCs w:val="22"/>
        </w:rPr>
      </w:pPr>
      <w:r w:rsidRPr="005734DB">
        <w:rPr>
          <w:rFonts w:ascii="Arial" w:hAnsi="Arial" w:cs="Arial"/>
          <w:sz w:val="22"/>
          <w:szCs w:val="22"/>
        </w:rPr>
        <w:t>(dále jen jako „objednatel“)</w:t>
      </w:r>
    </w:p>
    <w:p w14:paraId="4FF36538" w14:textId="77777777" w:rsidR="00B83F26" w:rsidRPr="005734DB" w:rsidRDefault="00B83F26" w:rsidP="00B83F26">
      <w:pPr>
        <w:rPr>
          <w:rFonts w:ascii="Arial" w:hAnsi="Arial" w:cs="Arial"/>
          <w:sz w:val="22"/>
          <w:szCs w:val="22"/>
        </w:rPr>
      </w:pPr>
    </w:p>
    <w:p w14:paraId="477EEF2F" w14:textId="77777777" w:rsidR="00B83F26" w:rsidRPr="005734DB" w:rsidRDefault="00B83F26" w:rsidP="00B83F26">
      <w:pPr>
        <w:jc w:val="center"/>
        <w:rPr>
          <w:rFonts w:ascii="Arial" w:hAnsi="Arial" w:cs="Arial"/>
          <w:b/>
          <w:bCs/>
          <w:sz w:val="22"/>
          <w:szCs w:val="22"/>
        </w:rPr>
      </w:pPr>
      <w:r w:rsidRPr="005734DB">
        <w:rPr>
          <w:rFonts w:ascii="Arial" w:hAnsi="Arial" w:cs="Arial"/>
          <w:b/>
          <w:bCs/>
          <w:sz w:val="22"/>
          <w:szCs w:val="22"/>
        </w:rPr>
        <w:t>a</w:t>
      </w:r>
    </w:p>
    <w:p w14:paraId="6BAAAFBE" w14:textId="77777777" w:rsidR="00B83F26" w:rsidRPr="005734DB" w:rsidRDefault="00B83F26" w:rsidP="00B83F26">
      <w:pPr>
        <w:pStyle w:val="Zkladntext"/>
        <w:spacing w:line="240" w:lineRule="auto"/>
        <w:rPr>
          <w:rFonts w:ascii="Arial" w:hAnsi="Arial" w:cs="Arial"/>
          <w:bCs/>
          <w:sz w:val="22"/>
          <w:szCs w:val="22"/>
        </w:rPr>
      </w:pPr>
      <w:r w:rsidRPr="005734DB">
        <w:rPr>
          <w:rFonts w:ascii="Arial" w:hAnsi="Arial" w:cs="Arial"/>
          <w:bCs/>
          <w:sz w:val="22"/>
          <w:szCs w:val="22"/>
        </w:rPr>
        <w:t xml:space="preserve">                                                  </w:t>
      </w:r>
    </w:p>
    <w:p w14:paraId="0CC46234" w14:textId="77777777" w:rsidR="00E6214B" w:rsidRPr="005734DB" w:rsidRDefault="00B83F26" w:rsidP="00B83F26">
      <w:pPr>
        <w:rPr>
          <w:rFonts w:ascii="Arial" w:hAnsi="Arial" w:cs="Arial"/>
          <w:b/>
          <w:sz w:val="22"/>
          <w:szCs w:val="22"/>
        </w:rPr>
      </w:pPr>
      <w:r w:rsidRPr="005734DB">
        <w:rPr>
          <w:rFonts w:ascii="Arial" w:hAnsi="Arial" w:cs="Arial"/>
          <w:b/>
          <w:bCs/>
          <w:sz w:val="22"/>
          <w:szCs w:val="22"/>
        </w:rPr>
        <w:t>2.  Zhotovitel:</w:t>
      </w:r>
      <w:r w:rsidRPr="005734DB">
        <w:rPr>
          <w:rFonts w:ascii="Arial" w:hAnsi="Arial" w:cs="Arial"/>
          <w:b/>
          <w:sz w:val="22"/>
          <w:szCs w:val="22"/>
        </w:rPr>
        <w:t xml:space="preserve"> </w:t>
      </w:r>
    </w:p>
    <w:p w14:paraId="1DABD5BC" w14:textId="77777777" w:rsidR="00E6214B" w:rsidRPr="005734DB" w:rsidRDefault="00E6214B" w:rsidP="00B83F26">
      <w:pPr>
        <w:rPr>
          <w:rFonts w:ascii="Arial" w:hAnsi="Arial" w:cs="Arial"/>
          <w:b/>
          <w:sz w:val="22"/>
          <w:szCs w:val="22"/>
        </w:rPr>
      </w:pPr>
    </w:p>
    <w:p w14:paraId="0E250BC8" w14:textId="187DF9AA" w:rsidR="00B83F26" w:rsidRPr="005734DB" w:rsidRDefault="002B171C" w:rsidP="00B83F26">
      <w:pPr>
        <w:rPr>
          <w:rFonts w:ascii="Arial" w:hAnsi="Arial" w:cs="Arial"/>
          <w:b/>
          <w:sz w:val="22"/>
          <w:szCs w:val="22"/>
        </w:rPr>
      </w:pPr>
      <w:r w:rsidRPr="005734DB">
        <w:rPr>
          <w:rFonts w:ascii="Arial" w:hAnsi="Arial" w:cs="Arial"/>
          <w:b/>
          <w:sz w:val="22"/>
          <w:szCs w:val="22"/>
        </w:rPr>
        <w:t>Jméno:</w:t>
      </w:r>
      <w:r w:rsidR="00B83F26" w:rsidRPr="005734DB">
        <w:rPr>
          <w:rFonts w:ascii="Arial" w:hAnsi="Arial" w:cs="Arial"/>
          <w:b/>
          <w:sz w:val="22"/>
          <w:szCs w:val="22"/>
        </w:rPr>
        <w:t xml:space="preserve"> </w:t>
      </w:r>
      <w:r w:rsidR="00B83F26" w:rsidRPr="005734DB">
        <w:rPr>
          <w:rFonts w:ascii="Arial" w:hAnsi="Arial" w:cs="Arial"/>
          <w:b/>
          <w:sz w:val="22"/>
          <w:szCs w:val="22"/>
        </w:rPr>
        <w:tab/>
      </w:r>
      <w:r w:rsidR="00B83F26" w:rsidRPr="005734DB">
        <w:rPr>
          <w:rFonts w:ascii="Arial" w:hAnsi="Arial" w:cs="Arial"/>
          <w:b/>
          <w:sz w:val="22"/>
          <w:szCs w:val="22"/>
        </w:rPr>
        <w:tab/>
        <w:t xml:space="preserve"> </w:t>
      </w:r>
    </w:p>
    <w:p w14:paraId="3E419F98" w14:textId="77777777" w:rsidR="00B83F26" w:rsidRPr="005734DB" w:rsidRDefault="00B83F26" w:rsidP="00B83F26">
      <w:pPr>
        <w:ind w:hanging="360"/>
        <w:jc w:val="both"/>
        <w:rPr>
          <w:rFonts w:ascii="Arial" w:hAnsi="Arial" w:cs="Arial"/>
          <w:sz w:val="22"/>
          <w:szCs w:val="22"/>
        </w:rPr>
      </w:pPr>
      <w:r w:rsidRPr="005734DB">
        <w:rPr>
          <w:rFonts w:ascii="Arial" w:hAnsi="Arial" w:cs="Arial"/>
          <w:sz w:val="22"/>
          <w:szCs w:val="22"/>
        </w:rPr>
        <w:t xml:space="preserve">      </w:t>
      </w:r>
      <w:r w:rsidRPr="005734DB">
        <w:rPr>
          <w:rFonts w:ascii="Arial" w:hAnsi="Arial" w:cs="Arial"/>
          <w:sz w:val="22"/>
          <w:szCs w:val="22"/>
        </w:rPr>
        <w:tab/>
      </w:r>
    </w:p>
    <w:p w14:paraId="76945CF0" w14:textId="77777777" w:rsidR="007C5C7F" w:rsidRPr="005734DB" w:rsidRDefault="00B83F26" w:rsidP="00B83F26">
      <w:pPr>
        <w:ind w:hanging="360"/>
        <w:jc w:val="both"/>
        <w:rPr>
          <w:rFonts w:ascii="Arial" w:hAnsi="Arial" w:cs="Arial"/>
          <w:bCs/>
          <w:sz w:val="22"/>
          <w:szCs w:val="22"/>
        </w:rPr>
      </w:pPr>
      <w:r w:rsidRPr="005734DB">
        <w:rPr>
          <w:rFonts w:ascii="Arial" w:hAnsi="Arial" w:cs="Arial"/>
          <w:sz w:val="22"/>
          <w:szCs w:val="22"/>
        </w:rPr>
        <w:t xml:space="preserve">      </w:t>
      </w:r>
      <w:r w:rsidRPr="005734DB">
        <w:rPr>
          <w:rFonts w:ascii="Arial" w:hAnsi="Arial" w:cs="Arial"/>
          <w:bCs/>
          <w:sz w:val="22"/>
          <w:szCs w:val="22"/>
        </w:rPr>
        <w:t xml:space="preserve">Sídlo: </w:t>
      </w:r>
      <w:r w:rsidR="00EF315E" w:rsidRPr="005734DB">
        <w:rPr>
          <w:rFonts w:ascii="Arial" w:hAnsi="Arial" w:cs="Arial"/>
          <w:bCs/>
          <w:sz w:val="22"/>
          <w:szCs w:val="22"/>
        </w:rPr>
        <w:t xml:space="preserve">                                                                 </w:t>
      </w:r>
      <w:r w:rsidR="00EF315E" w:rsidRPr="005734DB">
        <w:rPr>
          <w:rFonts w:ascii="Arial" w:hAnsi="Arial" w:cs="Arial"/>
          <w:b/>
          <w:sz w:val="22"/>
          <w:szCs w:val="22"/>
          <w:highlight w:val="yellow"/>
          <w:lang w:val="en-US"/>
        </w:rPr>
        <w:t>[DOPLNIT]</w:t>
      </w:r>
    </w:p>
    <w:p w14:paraId="34BE5168" w14:textId="77777777" w:rsidR="00B83F26" w:rsidRPr="005734DB" w:rsidRDefault="007C5C7F" w:rsidP="00B83F26">
      <w:pPr>
        <w:ind w:hanging="360"/>
        <w:jc w:val="both"/>
        <w:rPr>
          <w:rFonts w:ascii="Arial" w:hAnsi="Arial" w:cs="Arial"/>
          <w:bCs/>
          <w:sz w:val="22"/>
          <w:szCs w:val="22"/>
        </w:rPr>
      </w:pPr>
      <w:r w:rsidRPr="005734DB">
        <w:rPr>
          <w:rFonts w:ascii="Arial" w:hAnsi="Arial" w:cs="Arial"/>
          <w:bCs/>
          <w:sz w:val="22"/>
          <w:szCs w:val="22"/>
        </w:rPr>
        <w:t xml:space="preserve">      Zápis v obchodním (živnostenském) rejstříku:</w:t>
      </w:r>
      <w:r w:rsidR="00EF315E" w:rsidRPr="005734DB">
        <w:rPr>
          <w:rFonts w:ascii="Arial" w:hAnsi="Arial" w:cs="Arial"/>
          <w:bCs/>
          <w:sz w:val="22"/>
          <w:szCs w:val="22"/>
        </w:rPr>
        <w:t xml:space="preserve">  </w:t>
      </w:r>
      <w:r w:rsidR="00EF315E" w:rsidRPr="005734DB">
        <w:rPr>
          <w:rFonts w:ascii="Arial" w:hAnsi="Arial" w:cs="Arial"/>
          <w:b/>
          <w:sz w:val="22"/>
          <w:szCs w:val="22"/>
          <w:highlight w:val="yellow"/>
          <w:lang w:val="en-US"/>
        </w:rPr>
        <w:t>[DOPLNIT]</w:t>
      </w:r>
      <w:r w:rsidR="00B83F26" w:rsidRPr="005734DB">
        <w:rPr>
          <w:rFonts w:ascii="Arial" w:hAnsi="Arial" w:cs="Arial"/>
          <w:bCs/>
          <w:sz w:val="22"/>
          <w:szCs w:val="22"/>
        </w:rPr>
        <w:tab/>
      </w:r>
      <w:r w:rsidR="00B83F26" w:rsidRPr="005734DB">
        <w:rPr>
          <w:rFonts w:ascii="Arial" w:hAnsi="Arial" w:cs="Arial"/>
          <w:bCs/>
          <w:sz w:val="22"/>
          <w:szCs w:val="22"/>
        </w:rPr>
        <w:tab/>
      </w:r>
      <w:r w:rsidR="00B83F26" w:rsidRPr="005734DB">
        <w:rPr>
          <w:rFonts w:ascii="Arial" w:hAnsi="Arial" w:cs="Arial"/>
          <w:bCs/>
          <w:sz w:val="22"/>
          <w:szCs w:val="22"/>
        </w:rPr>
        <w:tab/>
      </w:r>
    </w:p>
    <w:p w14:paraId="0445E41E" w14:textId="77777777" w:rsidR="00B83F26" w:rsidRPr="005734DB" w:rsidRDefault="00B83F26" w:rsidP="00B83F26">
      <w:pPr>
        <w:ind w:hanging="360"/>
        <w:jc w:val="both"/>
        <w:rPr>
          <w:rFonts w:ascii="Arial" w:hAnsi="Arial" w:cs="Arial"/>
          <w:sz w:val="22"/>
          <w:szCs w:val="22"/>
        </w:rPr>
      </w:pPr>
      <w:r w:rsidRPr="005734DB">
        <w:rPr>
          <w:rFonts w:ascii="Arial" w:hAnsi="Arial" w:cs="Arial"/>
          <w:bCs/>
          <w:sz w:val="22"/>
          <w:szCs w:val="22"/>
        </w:rPr>
        <w:tab/>
      </w:r>
      <w:r w:rsidRPr="005734DB">
        <w:rPr>
          <w:rFonts w:ascii="Arial" w:hAnsi="Arial" w:cs="Arial"/>
          <w:sz w:val="22"/>
          <w:szCs w:val="22"/>
        </w:rPr>
        <w:t>Zastoupen ve věcech smluvních:</w:t>
      </w:r>
      <w:r w:rsidR="00EF315E" w:rsidRPr="005734DB">
        <w:rPr>
          <w:rFonts w:ascii="Arial" w:hAnsi="Arial" w:cs="Arial"/>
          <w:sz w:val="22"/>
          <w:szCs w:val="22"/>
        </w:rPr>
        <w:t xml:space="preserve">                       </w:t>
      </w:r>
      <w:r w:rsidR="00EF315E" w:rsidRPr="005734DB">
        <w:rPr>
          <w:rFonts w:ascii="Arial" w:hAnsi="Arial" w:cs="Arial"/>
          <w:b/>
          <w:sz w:val="22"/>
          <w:szCs w:val="22"/>
          <w:highlight w:val="yellow"/>
          <w:lang w:val="en-US"/>
        </w:rPr>
        <w:t>[DOPLNIT]</w:t>
      </w:r>
    </w:p>
    <w:p w14:paraId="084D0481" w14:textId="77777777" w:rsidR="00B83F26" w:rsidRPr="005734DB" w:rsidRDefault="00B83F26" w:rsidP="00B83F26">
      <w:pPr>
        <w:ind w:left="360" w:hanging="360"/>
        <w:jc w:val="both"/>
        <w:rPr>
          <w:rFonts w:ascii="Arial" w:hAnsi="Arial" w:cs="Arial"/>
          <w:sz w:val="22"/>
          <w:szCs w:val="22"/>
        </w:rPr>
      </w:pPr>
      <w:r w:rsidRPr="005734DB">
        <w:rPr>
          <w:rFonts w:ascii="Arial" w:hAnsi="Arial" w:cs="Arial"/>
          <w:sz w:val="22"/>
          <w:szCs w:val="22"/>
        </w:rPr>
        <w:t>Zastoupen ve věcech technických:</w:t>
      </w:r>
      <w:r w:rsidR="00EF315E" w:rsidRPr="005734DB">
        <w:rPr>
          <w:rFonts w:ascii="Arial" w:hAnsi="Arial" w:cs="Arial"/>
          <w:sz w:val="22"/>
          <w:szCs w:val="22"/>
        </w:rPr>
        <w:t xml:space="preserve">                    </w:t>
      </w:r>
      <w:r w:rsidR="00EF315E" w:rsidRPr="005734DB">
        <w:rPr>
          <w:rFonts w:ascii="Arial" w:hAnsi="Arial" w:cs="Arial"/>
          <w:b/>
          <w:sz w:val="22"/>
          <w:szCs w:val="22"/>
          <w:highlight w:val="yellow"/>
          <w:lang w:val="en-US"/>
        </w:rPr>
        <w:t>[DOPLNIT]</w:t>
      </w:r>
      <w:r w:rsidRPr="005734DB">
        <w:rPr>
          <w:rFonts w:ascii="Arial" w:hAnsi="Arial" w:cs="Arial"/>
          <w:sz w:val="22"/>
          <w:szCs w:val="22"/>
        </w:rPr>
        <w:tab/>
      </w:r>
      <w:r w:rsidRPr="005734DB">
        <w:rPr>
          <w:rFonts w:ascii="Arial" w:hAnsi="Arial" w:cs="Arial"/>
          <w:sz w:val="22"/>
          <w:szCs w:val="22"/>
        </w:rPr>
        <w:tab/>
        <w:t xml:space="preserve"> </w:t>
      </w:r>
    </w:p>
    <w:p w14:paraId="0DB285C9" w14:textId="77777777" w:rsidR="00B83F26" w:rsidRPr="005734DB" w:rsidRDefault="00B83F26" w:rsidP="00B83F26">
      <w:pPr>
        <w:pStyle w:val="Zkladntext3"/>
        <w:ind w:left="2124" w:hanging="2124"/>
        <w:rPr>
          <w:rFonts w:ascii="Arial" w:hAnsi="Arial" w:cs="Arial"/>
          <w:bCs/>
          <w:snapToGrid/>
          <w:sz w:val="22"/>
          <w:szCs w:val="22"/>
        </w:rPr>
      </w:pPr>
      <w:r w:rsidRPr="005734DB">
        <w:rPr>
          <w:rFonts w:ascii="Arial" w:hAnsi="Arial" w:cs="Arial"/>
          <w:bCs/>
          <w:snapToGrid/>
          <w:sz w:val="22"/>
          <w:szCs w:val="22"/>
        </w:rPr>
        <w:t>Bankovní spojení:</w:t>
      </w:r>
      <w:r w:rsidRPr="005734DB">
        <w:rPr>
          <w:rFonts w:ascii="Arial" w:hAnsi="Arial" w:cs="Arial"/>
          <w:bCs/>
          <w:snapToGrid/>
          <w:sz w:val="22"/>
          <w:szCs w:val="22"/>
        </w:rPr>
        <w:tab/>
      </w:r>
      <w:r w:rsidR="00006EE5" w:rsidRPr="005734DB">
        <w:rPr>
          <w:rFonts w:ascii="Arial" w:hAnsi="Arial" w:cs="Arial"/>
          <w:bCs/>
          <w:snapToGrid/>
          <w:sz w:val="22"/>
          <w:szCs w:val="22"/>
        </w:rPr>
        <w:t xml:space="preserve">                                        </w:t>
      </w:r>
      <w:r w:rsidR="00006EE5" w:rsidRPr="005734DB">
        <w:rPr>
          <w:rFonts w:ascii="Arial" w:hAnsi="Arial" w:cs="Arial"/>
          <w:b/>
          <w:sz w:val="22"/>
          <w:szCs w:val="22"/>
          <w:highlight w:val="yellow"/>
          <w:lang w:val="en-US"/>
        </w:rPr>
        <w:t>[DOPLNIT]</w:t>
      </w:r>
    </w:p>
    <w:p w14:paraId="14C316FC" w14:textId="77777777" w:rsidR="00B83F26" w:rsidRPr="005734DB" w:rsidRDefault="00B83F26" w:rsidP="0032529C">
      <w:pPr>
        <w:pStyle w:val="Zkladntext3"/>
        <w:ind w:left="2124" w:hanging="2124"/>
        <w:rPr>
          <w:rFonts w:ascii="Arial" w:hAnsi="Arial" w:cs="Arial"/>
          <w:bCs/>
          <w:snapToGrid/>
          <w:sz w:val="22"/>
          <w:szCs w:val="22"/>
        </w:rPr>
      </w:pPr>
      <w:r w:rsidRPr="005734DB">
        <w:rPr>
          <w:rFonts w:ascii="Arial" w:hAnsi="Arial" w:cs="Arial"/>
          <w:bCs/>
          <w:sz w:val="22"/>
          <w:szCs w:val="22"/>
        </w:rPr>
        <w:t>Číslo účtu:</w:t>
      </w:r>
      <w:r w:rsidRPr="005734DB">
        <w:rPr>
          <w:rFonts w:ascii="Arial" w:hAnsi="Arial" w:cs="Arial"/>
          <w:bCs/>
          <w:sz w:val="22"/>
          <w:szCs w:val="22"/>
        </w:rPr>
        <w:tab/>
      </w:r>
      <w:r w:rsidRPr="005734DB">
        <w:rPr>
          <w:rFonts w:ascii="Arial" w:hAnsi="Arial" w:cs="Arial"/>
          <w:bCs/>
          <w:sz w:val="22"/>
          <w:szCs w:val="22"/>
        </w:rPr>
        <w:tab/>
      </w:r>
      <w:r w:rsidRPr="005734DB">
        <w:rPr>
          <w:rFonts w:ascii="Arial" w:hAnsi="Arial" w:cs="Arial"/>
          <w:bCs/>
          <w:sz w:val="22"/>
          <w:szCs w:val="22"/>
        </w:rPr>
        <w:tab/>
      </w:r>
      <w:r w:rsidRPr="005734DB">
        <w:rPr>
          <w:rFonts w:ascii="Arial" w:hAnsi="Arial" w:cs="Arial"/>
          <w:bCs/>
          <w:sz w:val="22"/>
          <w:szCs w:val="22"/>
        </w:rPr>
        <w:tab/>
      </w:r>
      <w:r w:rsidR="00006EE5" w:rsidRPr="005734DB">
        <w:rPr>
          <w:rFonts w:ascii="Arial" w:hAnsi="Arial" w:cs="Arial"/>
          <w:bCs/>
          <w:sz w:val="22"/>
          <w:szCs w:val="22"/>
        </w:rPr>
        <w:t xml:space="preserve">     </w:t>
      </w:r>
      <w:r w:rsidR="00006EE5" w:rsidRPr="005734DB">
        <w:rPr>
          <w:rFonts w:ascii="Arial" w:hAnsi="Arial" w:cs="Arial"/>
          <w:b/>
          <w:sz w:val="22"/>
          <w:szCs w:val="22"/>
          <w:highlight w:val="yellow"/>
          <w:lang w:val="en-US"/>
        </w:rPr>
        <w:t>[DOPLNIT]</w:t>
      </w:r>
      <w:r w:rsidRPr="005734DB">
        <w:rPr>
          <w:rFonts w:ascii="Arial" w:hAnsi="Arial" w:cs="Arial"/>
          <w:bCs/>
          <w:sz w:val="22"/>
          <w:szCs w:val="22"/>
        </w:rPr>
        <w:tab/>
        <w:t xml:space="preserve">         </w:t>
      </w:r>
    </w:p>
    <w:p w14:paraId="1B558669" w14:textId="59C038A9" w:rsidR="00B83F26" w:rsidRPr="005734DB" w:rsidRDefault="00B83F26" w:rsidP="00B83F26">
      <w:pPr>
        <w:pStyle w:val="Nadpis2"/>
        <w:spacing w:line="240" w:lineRule="auto"/>
        <w:ind w:left="360" w:hanging="360"/>
        <w:rPr>
          <w:rFonts w:ascii="Arial" w:hAnsi="Arial" w:cs="Arial"/>
          <w:bCs/>
          <w:sz w:val="22"/>
          <w:szCs w:val="22"/>
        </w:rPr>
      </w:pPr>
      <w:r w:rsidRPr="005734DB">
        <w:rPr>
          <w:rFonts w:ascii="Arial" w:hAnsi="Arial" w:cs="Arial"/>
          <w:bCs/>
          <w:sz w:val="22"/>
          <w:szCs w:val="22"/>
        </w:rPr>
        <w:t>IČ</w:t>
      </w:r>
      <w:r w:rsidR="00063376" w:rsidRPr="005734DB">
        <w:rPr>
          <w:rFonts w:ascii="Arial" w:hAnsi="Arial" w:cs="Arial"/>
          <w:bCs/>
          <w:sz w:val="22"/>
          <w:szCs w:val="22"/>
        </w:rPr>
        <w:t>O</w:t>
      </w:r>
      <w:r w:rsidRPr="005734DB">
        <w:rPr>
          <w:rFonts w:ascii="Arial" w:hAnsi="Arial" w:cs="Arial"/>
          <w:bCs/>
          <w:sz w:val="22"/>
          <w:szCs w:val="22"/>
        </w:rPr>
        <w:t xml:space="preserve"> / DIČ:                   </w:t>
      </w:r>
      <w:r w:rsidRPr="005734DB">
        <w:rPr>
          <w:rFonts w:ascii="Arial" w:hAnsi="Arial" w:cs="Arial"/>
          <w:bCs/>
          <w:sz w:val="22"/>
          <w:szCs w:val="22"/>
        </w:rPr>
        <w:tab/>
      </w:r>
      <w:r w:rsidRPr="005734DB">
        <w:rPr>
          <w:rFonts w:ascii="Arial" w:hAnsi="Arial" w:cs="Arial"/>
          <w:bCs/>
          <w:sz w:val="22"/>
          <w:szCs w:val="22"/>
        </w:rPr>
        <w:tab/>
      </w:r>
      <w:r w:rsidR="002B264E" w:rsidRPr="005734DB">
        <w:rPr>
          <w:rFonts w:ascii="Arial" w:hAnsi="Arial" w:cs="Arial"/>
          <w:bCs/>
          <w:sz w:val="22"/>
          <w:szCs w:val="22"/>
        </w:rPr>
        <w:t xml:space="preserve">               </w:t>
      </w:r>
      <w:r w:rsidR="00006EE5" w:rsidRPr="005734DB">
        <w:rPr>
          <w:rFonts w:ascii="Arial" w:hAnsi="Arial" w:cs="Arial"/>
          <w:bCs/>
          <w:sz w:val="22"/>
          <w:szCs w:val="22"/>
        </w:rPr>
        <w:t xml:space="preserve"> </w:t>
      </w:r>
      <w:r w:rsidR="00006EE5" w:rsidRPr="005734DB">
        <w:rPr>
          <w:rFonts w:ascii="Arial" w:hAnsi="Arial" w:cs="Arial"/>
          <w:b/>
          <w:sz w:val="22"/>
          <w:szCs w:val="22"/>
          <w:highlight w:val="yellow"/>
          <w:lang w:val="en-US"/>
        </w:rPr>
        <w:t>[DOPLNIT]</w:t>
      </w:r>
      <w:r w:rsidR="002B171C" w:rsidRPr="005734DB">
        <w:rPr>
          <w:rFonts w:ascii="Arial" w:hAnsi="Arial" w:cs="Arial"/>
          <w:b/>
          <w:sz w:val="22"/>
          <w:szCs w:val="22"/>
          <w:highlight w:val="yellow"/>
          <w:lang w:val="en-US"/>
        </w:rPr>
        <w:t xml:space="preserve"> je/není plátcem DPH</w:t>
      </w:r>
      <w:r w:rsidRPr="005734DB">
        <w:rPr>
          <w:rFonts w:ascii="Arial" w:hAnsi="Arial" w:cs="Arial"/>
          <w:bCs/>
          <w:sz w:val="22"/>
          <w:szCs w:val="22"/>
        </w:rPr>
        <w:tab/>
      </w:r>
    </w:p>
    <w:p w14:paraId="3B121AD9" w14:textId="77777777" w:rsidR="00B83F26" w:rsidRPr="005734DB" w:rsidRDefault="00B83F26" w:rsidP="00B83F26">
      <w:pPr>
        <w:pStyle w:val="Nadpis2"/>
        <w:tabs>
          <w:tab w:val="left" w:pos="2127"/>
        </w:tabs>
        <w:spacing w:line="240" w:lineRule="auto"/>
        <w:ind w:left="360" w:hanging="360"/>
        <w:rPr>
          <w:rFonts w:ascii="Arial" w:hAnsi="Arial" w:cs="Arial"/>
          <w:bCs/>
          <w:sz w:val="22"/>
          <w:szCs w:val="22"/>
        </w:rPr>
      </w:pPr>
      <w:r w:rsidRPr="005734DB">
        <w:rPr>
          <w:rFonts w:ascii="Arial" w:hAnsi="Arial" w:cs="Arial"/>
          <w:bCs/>
          <w:sz w:val="22"/>
          <w:szCs w:val="22"/>
        </w:rPr>
        <w:t xml:space="preserve">Tel / Fax:                    </w:t>
      </w:r>
      <w:r w:rsidRPr="005734DB">
        <w:rPr>
          <w:rFonts w:ascii="Arial" w:hAnsi="Arial" w:cs="Arial"/>
          <w:bCs/>
          <w:sz w:val="22"/>
          <w:szCs w:val="22"/>
        </w:rPr>
        <w:tab/>
      </w:r>
      <w:r w:rsidRPr="005734DB">
        <w:rPr>
          <w:rFonts w:ascii="Arial" w:hAnsi="Arial" w:cs="Arial"/>
          <w:bCs/>
          <w:sz w:val="22"/>
          <w:szCs w:val="22"/>
        </w:rPr>
        <w:tab/>
      </w:r>
      <w:r w:rsidRPr="005734DB">
        <w:rPr>
          <w:rFonts w:ascii="Arial" w:hAnsi="Arial" w:cs="Arial"/>
          <w:bCs/>
          <w:sz w:val="22"/>
          <w:szCs w:val="22"/>
        </w:rPr>
        <w:tab/>
      </w:r>
      <w:r w:rsidR="00006EE5" w:rsidRPr="005734DB">
        <w:rPr>
          <w:rFonts w:ascii="Arial" w:hAnsi="Arial" w:cs="Arial"/>
          <w:bCs/>
          <w:sz w:val="22"/>
          <w:szCs w:val="22"/>
        </w:rPr>
        <w:t xml:space="preserve">     </w:t>
      </w:r>
      <w:r w:rsidR="00006EE5" w:rsidRPr="005734DB">
        <w:rPr>
          <w:rFonts w:ascii="Arial" w:hAnsi="Arial" w:cs="Arial"/>
          <w:b/>
          <w:sz w:val="22"/>
          <w:szCs w:val="22"/>
          <w:highlight w:val="yellow"/>
          <w:lang w:val="en-US"/>
        </w:rPr>
        <w:t>[DOPLNIT]</w:t>
      </w:r>
      <w:r w:rsidRPr="005734DB">
        <w:rPr>
          <w:rFonts w:ascii="Arial" w:hAnsi="Arial" w:cs="Arial"/>
          <w:bCs/>
          <w:sz w:val="22"/>
          <w:szCs w:val="22"/>
        </w:rPr>
        <w:tab/>
      </w:r>
      <w:r w:rsidRPr="005734DB">
        <w:rPr>
          <w:rFonts w:ascii="Arial" w:hAnsi="Arial" w:cs="Arial"/>
          <w:bCs/>
          <w:sz w:val="22"/>
          <w:szCs w:val="22"/>
        </w:rPr>
        <w:tab/>
      </w:r>
      <w:r w:rsidRPr="005734DB">
        <w:rPr>
          <w:rFonts w:ascii="Arial" w:hAnsi="Arial" w:cs="Arial"/>
          <w:bCs/>
          <w:sz w:val="22"/>
          <w:szCs w:val="22"/>
        </w:rPr>
        <w:tab/>
      </w:r>
    </w:p>
    <w:p w14:paraId="409CD338" w14:textId="77777777" w:rsidR="00E75F8D" w:rsidRPr="005734DB" w:rsidRDefault="00B83F26" w:rsidP="00B83F26">
      <w:pPr>
        <w:pStyle w:val="Zkladntext3"/>
        <w:tabs>
          <w:tab w:val="left" w:pos="2127"/>
          <w:tab w:val="left" w:pos="4800"/>
        </w:tabs>
        <w:ind w:hanging="360"/>
        <w:rPr>
          <w:rFonts w:ascii="Arial" w:hAnsi="Arial" w:cs="Arial"/>
          <w:bCs/>
          <w:sz w:val="22"/>
          <w:szCs w:val="22"/>
        </w:rPr>
      </w:pPr>
      <w:r w:rsidRPr="005734DB">
        <w:rPr>
          <w:rFonts w:ascii="Arial" w:hAnsi="Arial" w:cs="Arial"/>
          <w:bCs/>
          <w:sz w:val="22"/>
          <w:szCs w:val="22"/>
        </w:rPr>
        <w:t xml:space="preserve">      E-mail:</w:t>
      </w:r>
      <w:r w:rsidR="00006EE5" w:rsidRPr="005734DB">
        <w:rPr>
          <w:rFonts w:ascii="Arial" w:hAnsi="Arial" w:cs="Arial"/>
          <w:bCs/>
          <w:sz w:val="22"/>
          <w:szCs w:val="22"/>
        </w:rPr>
        <w:t xml:space="preserve">                                                                </w:t>
      </w:r>
      <w:r w:rsidR="00006EE5" w:rsidRPr="005734DB">
        <w:rPr>
          <w:rFonts w:ascii="Arial" w:hAnsi="Arial" w:cs="Arial"/>
          <w:b/>
          <w:sz w:val="22"/>
          <w:szCs w:val="22"/>
          <w:highlight w:val="yellow"/>
          <w:lang w:val="en-US"/>
        </w:rPr>
        <w:t>[DOPLNIT]</w:t>
      </w:r>
    </w:p>
    <w:p w14:paraId="5B5FE3C2" w14:textId="77777777" w:rsidR="00006EE5" w:rsidRPr="005734DB" w:rsidRDefault="00E75F8D" w:rsidP="00006EE5">
      <w:pPr>
        <w:pStyle w:val="Zkladntext3"/>
        <w:tabs>
          <w:tab w:val="left" w:pos="2127"/>
          <w:tab w:val="left" w:pos="4800"/>
        </w:tabs>
        <w:ind w:hanging="360"/>
        <w:rPr>
          <w:rFonts w:ascii="Arial" w:hAnsi="Arial" w:cs="Arial"/>
          <w:b/>
          <w:sz w:val="22"/>
          <w:szCs w:val="22"/>
          <w:lang w:val="en-US"/>
        </w:rPr>
      </w:pPr>
      <w:r w:rsidRPr="005734DB">
        <w:rPr>
          <w:rFonts w:ascii="Arial" w:hAnsi="Arial" w:cs="Arial"/>
          <w:bCs/>
          <w:sz w:val="22"/>
          <w:szCs w:val="22"/>
        </w:rPr>
        <w:tab/>
        <w:t>ID DS:</w:t>
      </w:r>
      <w:r w:rsidR="00B83F26" w:rsidRPr="005734DB">
        <w:rPr>
          <w:rFonts w:ascii="Arial" w:hAnsi="Arial" w:cs="Arial"/>
          <w:bCs/>
          <w:sz w:val="22"/>
          <w:szCs w:val="22"/>
        </w:rPr>
        <w:t xml:space="preserve">                       </w:t>
      </w:r>
      <w:r w:rsidR="00006EE5" w:rsidRPr="005734DB">
        <w:rPr>
          <w:rFonts w:ascii="Arial" w:hAnsi="Arial" w:cs="Arial"/>
          <w:bCs/>
          <w:sz w:val="22"/>
          <w:szCs w:val="22"/>
        </w:rPr>
        <w:t xml:space="preserve">                                         </w:t>
      </w:r>
      <w:r w:rsidR="00006EE5" w:rsidRPr="005734DB">
        <w:rPr>
          <w:rFonts w:ascii="Arial" w:hAnsi="Arial" w:cs="Arial"/>
          <w:b/>
          <w:sz w:val="22"/>
          <w:szCs w:val="22"/>
          <w:highlight w:val="yellow"/>
          <w:lang w:val="en-US"/>
        </w:rPr>
        <w:t>[DOPLNIT]</w:t>
      </w:r>
    </w:p>
    <w:p w14:paraId="08B17035" w14:textId="77777777" w:rsidR="00006EE5" w:rsidRPr="005734DB" w:rsidRDefault="00006EE5" w:rsidP="00006EE5">
      <w:pPr>
        <w:pStyle w:val="Zkladntext3"/>
        <w:tabs>
          <w:tab w:val="left" w:pos="2127"/>
          <w:tab w:val="left" w:pos="4800"/>
        </w:tabs>
        <w:rPr>
          <w:rFonts w:ascii="Arial" w:hAnsi="Arial" w:cs="Arial"/>
          <w:b/>
          <w:sz w:val="22"/>
          <w:szCs w:val="22"/>
          <w:lang w:val="en-US"/>
        </w:rPr>
      </w:pPr>
      <w:r w:rsidRPr="005734DB">
        <w:rPr>
          <w:rFonts w:ascii="Arial" w:hAnsi="Arial" w:cs="Arial"/>
          <w:sz w:val="22"/>
          <w:szCs w:val="22"/>
          <w:lang w:val="en-US"/>
        </w:rPr>
        <w:t>Společnost je zapsaná</w:t>
      </w:r>
      <w:r w:rsidR="003611E2" w:rsidRPr="005734DB">
        <w:rPr>
          <w:rFonts w:ascii="Arial" w:hAnsi="Arial" w:cs="Arial"/>
          <w:sz w:val="22"/>
          <w:szCs w:val="22"/>
          <w:lang w:val="en-US"/>
        </w:rPr>
        <w:t xml:space="preserve"> v obchodním rejstříku vedeném u </w:t>
      </w:r>
      <w:r w:rsidR="003611E2" w:rsidRPr="005734DB">
        <w:rPr>
          <w:rFonts w:ascii="Arial" w:hAnsi="Arial" w:cs="Arial"/>
          <w:b/>
          <w:sz w:val="22"/>
          <w:szCs w:val="22"/>
          <w:highlight w:val="yellow"/>
          <w:lang w:val="en-US"/>
        </w:rPr>
        <w:t>[DOPLNIT]</w:t>
      </w:r>
      <w:r w:rsidR="003611E2" w:rsidRPr="005734DB">
        <w:rPr>
          <w:rFonts w:ascii="Arial" w:hAnsi="Arial" w:cs="Arial"/>
          <w:b/>
          <w:sz w:val="22"/>
          <w:szCs w:val="22"/>
          <w:lang w:val="en-US"/>
        </w:rPr>
        <w:t xml:space="preserve"> </w:t>
      </w:r>
      <w:r w:rsidR="003611E2" w:rsidRPr="005734DB">
        <w:rPr>
          <w:rFonts w:ascii="Arial" w:hAnsi="Arial" w:cs="Arial"/>
          <w:sz w:val="22"/>
          <w:szCs w:val="22"/>
          <w:lang w:val="en-US"/>
        </w:rPr>
        <w:t xml:space="preserve">soudu v </w:t>
      </w:r>
      <w:r w:rsidR="003611E2" w:rsidRPr="005734DB">
        <w:rPr>
          <w:rFonts w:ascii="Arial" w:hAnsi="Arial" w:cs="Arial"/>
          <w:b/>
          <w:sz w:val="22"/>
          <w:szCs w:val="22"/>
          <w:highlight w:val="yellow"/>
          <w:lang w:val="en-US"/>
        </w:rPr>
        <w:t>[DOPLNIT]</w:t>
      </w:r>
      <w:r w:rsidR="003611E2" w:rsidRPr="005734DB">
        <w:rPr>
          <w:rFonts w:ascii="Arial" w:hAnsi="Arial" w:cs="Arial"/>
          <w:b/>
          <w:sz w:val="22"/>
          <w:szCs w:val="22"/>
          <w:lang w:val="en-US"/>
        </w:rPr>
        <w:t xml:space="preserve"> </w:t>
      </w:r>
      <w:r w:rsidR="003611E2" w:rsidRPr="005734DB">
        <w:rPr>
          <w:rFonts w:ascii="Arial" w:hAnsi="Arial" w:cs="Arial"/>
          <w:sz w:val="22"/>
          <w:szCs w:val="22"/>
          <w:lang w:val="en-US"/>
        </w:rPr>
        <w:t xml:space="preserve">oddíl </w:t>
      </w:r>
      <w:r w:rsidR="003611E2" w:rsidRPr="005734DB">
        <w:rPr>
          <w:rFonts w:ascii="Arial" w:hAnsi="Arial" w:cs="Arial"/>
          <w:b/>
          <w:sz w:val="22"/>
          <w:szCs w:val="22"/>
          <w:highlight w:val="yellow"/>
          <w:lang w:val="en-US"/>
        </w:rPr>
        <w:t>[DOPLNIT]</w:t>
      </w:r>
      <w:r w:rsidR="003611E2" w:rsidRPr="005734DB">
        <w:rPr>
          <w:rFonts w:ascii="Arial" w:hAnsi="Arial" w:cs="Arial"/>
          <w:b/>
          <w:sz w:val="22"/>
          <w:szCs w:val="22"/>
          <w:lang w:val="en-US"/>
        </w:rPr>
        <w:t xml:space="preserve"> </w:t>
      </w:r>
      <w:r w:rsidR="003611E2" w:rsidRPr="005734DB">
        <w:rPr>
          <w:rFonts w:ascii="Arial" w:hAnsi="Arial" w:cs="Arial"/>
          <w:sz w:val="22"/>
          <w:szCs w:val="22"/>
          <w:lang w:val="en-US"/>
        </w:rPr>
        <w:t xml:space="preserve">vložka </w:t>
      </w:r>
      <w:r w:rsidR="003611E2" w:rsidRPr="005734DB">
        <w:rPr>
          <w:rFonts w:ascii="Arial" w:hAnsi="Arial" w:cs="Arial"/>
          <w:b/>
          <w:sz w:val="22"/>
          <w:szCs w:val="22"/>
          <w:highlight w:val="yellow"/>
          <w:lang w:val="en-US"/>
        </w:rPr>
        <w:t>[DOPLNIT]</w:t>
      </w:r>
    </w:p>
    <w:p w14:paraId="1A2A55DB" w14:textId="77777777" w:rsidR="001D363B" w:rsidRPr="005734DB"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5734DB" w:rsidRDefault="00B83F26" w:rsidP="00B83F26">
      <w:pPr>
        <w:pStyle w:val="Zkladntext3"/>
        <w:tabs>
          <w:tab w:val="left" w:pos="2127"/>
          <w:tab w:val="left" w:pos="4800"/>
        </w:tabs>
        <w:ind w:hanging="360"/>
        <w:rPr>
          <w:rFonts w:ascii="Arial" w:hAnsi="Arial" w:cs="Arial"/>
          <w:sz w:val="22"/>
          <w:szCs w:val="22"/>
        </w:rPr>
      </w:pPr>
      <w:r w:rsidRPr="005734DB">
        <w:rPr>
          <w:rFonts w:ascii="Arial" w:hAnsi="Arial" w:cs="Arial"/>
          <w:bCs/>
          <w:sz w:val="22"/>
          <w:szCs w:val="22"/>
        </w:rPr>
        <w:tab/>
      </w:r>
      <w:r w:rsidRPr="005734DB">
        <w:rPr>
          <w:rFonts w:ascii="Arial" w:hAnsi="Arial" w:cs="Arial"/>
          <w:sz w:val="22"/>
          <w:szCs w:val="22"/>
        </w:rPr>
        <w:t>(dále jen jako „zhotovitel“)</w:t>
      </w:r>
    </w:p>
    <w:p w14:paraId="7644570E" w14:textId="77777777" w:rsidR="001D363B" w:rsidRPr="005734DB"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5734DB" w:rsidRDefault="00B83F26" w:rsidP="00B83F26">
      <w:pPr>
        <w:tabs>
          <w:tab w:val="left" w:pos="300"/>
        </w:tabs>
        <w:jc w:val="center"/>
        <w:rPr>
          <w:rFonts w:ascii="Arial" w:hAnsi="Arial" w:cs="Arial"/>
          <w:b/>
          <w:snapToGrid w:val="0"/>
          <w:sz w:val="22"/>
          <w:szCs w:val="22"/>
        </w:rPr>
      </w:pPr>
    </w:p>
    <w:p w14:paraId="654756F9" w14:textId="603668FE" w:rsidR="00A375D5" w:rsidRPr="005734DB" w:rsidRDefault="0003533D" w:rsidP="0043137E">
      <w:pPr>
        <w:tabs>
          <w:tab w:val="left" w:pos="300"/>
        </w:tabs>
        <w:jc w:val="center"/>
        <w:rPr>
          <w:rFonts w:ascii="Arial" w:hAnsi="Arial" w:cs="Arial"/>
          <w:b/>
          <w:snapToGrid w:val="0"/>
          <w:sz w:val="22"/>
          <w:szCs w:val="22"/>
        </w:rPr>
      </w:pPr>
      <w:r w:rsidRPr="005734DB">
        <w:rPr>
          <w:rFonts w:ascii="Arial" w:hAnsi="Arial" w:cs="Arial"/>
          <w:b/>
          <w:snapToGrid w:val="0"/>
          <w:sz w:val="22"/>
          <w:szCs w:val="22"/>
        </w:rPr>
        <w:t xml:space="preserve">Čl. </w:t>
      </w:r>
      <w:r w:rsidR="00B83F26" w:rsidRPr="005734DB">
        <w:rPr>
          <w:rFonts w:ascii="Arial" w:hAnsi="Arial" w:cs="Arial"/>
          <w:b/>
          <w:snapToGrid w:val="0"/>
          <w:sz w:val="22"/>
          <w:szCs w:val="22"/>
        </w:rPr>
        <w:t>II</w:t>
      </w:r>
    </w:p>
    <w:p w14:paraId="7CE08597" w14:textId="77777777" w:rsidR="00B83F26" w:rsidRPr="005734DB" w:rsidRDefault="0043137E" w:rsidP="0043137E">
      <w:pPr>
        <w:tabs>
          <w:tab w:val="left" w:pos="300"/>
        </w:tabs>
        <w:jc w:val="center"/>
        <w:rPr>
          <w:rFonts w:ascii="Arial" w:hAnsi="Arial" w:cs="Arial"/>
          <w:b/>
          <w:snapToGrid w:val="0"/>
          <w:sz w:val="22"/>
          <w:szCs w:val="22"/>
          <w:u w:val="single"/>
        </w:rPr>
      </w:pPr>
      <w:r w:rsidRPr="005734DB">
        <w:rPr>
          <w:rFonts w:ascii="Arial" w:hAnsi="Arial" w:cs="Arial"/>
          <w:b/>
          <w:snapToGrid w:val="0"/>
          <w:sz w:val="22"/>
          <w:szCs w:val="22"/>
          <w:u w:val="single"/>
        </w:rPr>
        <w:t xml:space="preserve"> </w:t>
      </w:r>
      <w:r w:rsidR="00B83F26" w:rsidRPr="005734DB">
        <w:rPr>
          <w:rFonts w:ascii="Arial" w:hAnsi="Arial" w:cs="Arial"/>
          <w:b/>
          <w:snapToGrid w:val="0"/>
          <w:sz w:val="22"/>
          <w:szCs w:val="22"/>
          <w:u w:val="single"/>
        </w:rPr>
        <w:t>Předmět díla</w:t>
      </w:r>
    </w:p>
    <w:p w14:paraId="4C71EAB7" w14:textId="08403D5A" w:rsidR="00B83F26" w:rsidRPr="005734DB" w:rsidRDefault="00B83F26" w:rsidP="00BB4EEA">
      <w:pPr>
        <w:numPr>
          <w:ilvl w:val="0"/>
          <w:numId w:val="3"/>
        </w:numPr>
        <w:spacing w:before="60"/>
        <w:ind w:left="851" w:hanging="851"/>
        <w:jc w:val="both"/>
        <w:rPr>
          <w:rFonts w:ascii="Arial" w:hAnsi="Arial" w:cs="Arial"/>
          <w:sz w:val="22"/>
          <w:szCs w:val="22"/>
        </w:rPr>
      </w:pPr>
      <w:r w:rsidRPr="005734DB">
        <w:rPr>
          <w:rFonts w:ascii="Arial" w:hAnsi="Arial" w:cs="Arial"/>
          <w:sz w:val="22"/>
          <w:szCs w:val="22"/>
        </w:rPr>
        <w:t>Objednatel je stavebníkem stavby specifikované v čl. II. odst. 2.</w:t>
      </w:r>
      <w:r w:rsidR="008C61B3" w:rsidRPr="005734DB">
        <w:rPr>
          <w:rFonts w:ascii="Arial" w:hAnsi="Arial" w:cs="Arial"/>
          <w:sz w:val="22"/>
          <w:szCs w:val="22"/>
        </w:rPr>
        <w:t>3</w:t>
      </w:r>
      <w:r w:rsidRPr="005734DB">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5734DB">
        <w:rPr>
          <w:rFonts w:ascii="Arial" w:hAnsi="Arial" w:cs="Arial"/>
          <w:b/>
          <w:sz w:val="22"/>
          <w:szCs w:val="22"/>
        </w:rPr>
        <w:t>autorský dozor</w:t>
      </w:r>
      <w:r w:rsidRPr="005734DB">
        <w:rPr>
          <w:rFonts w:ascii="Arial" w:hAnsi="Arial" w:cs="Arial"/>
          <w:sz w:val="22"/>
          <w:szCs w:val="22"/>
        </w:rPr>
        <w:t xml:space="preserve"> nad souladem prováděné stavby s ověřenou projektovou dokumentací.</w:t>
      </w:r>
    </w:p>
    <w:p w14:paraId="494647DF" w14:textId="77777777" w:rsidR="00B83F26" w:rsidRPr="005734DB" w:rsidRDefault="00B83F26" w:rsidP="00B83F26">
      <w:pPr>
        <w:spacing w:before="60"/>
        <w:ind w:left="426"/>
        <w:jc w:val="both"/>
        <w:rPr>
          <w:rFonts w:ascii="Arial" w:hAnsi="Arial" w:cs="Arial"/>
          <w:sz w:val="22"/>
          <w:szCs w:val="22"/>
        </w:rPr>
      </w:pPr>
    </w:p>
    <w:p w14:paraId="2840043D" w14:textId="0FE35806" w:rsidR="000B3316" w:rsidRPr="005734DB" w:rsidRDefault="00B83F26" w:rsidP="00BB4EEA">
      <w:pPr>
        <w:numPr>
          <w:ilvl w:val="0"/>
          <w:numId w:val="3"/>
        </w:numPr>
        <w:spacing w:before="60" w:line="280" w:lineRule="atLeast"/>
        <w:ind w:left="851" w:hanging="851"/>
        <w:jc w:val="both"/>
        <w:rPr>
          <w:rFonts w:ascii="Arial" w:hAnsi="Arial" w:cs="Arial"/>
          <w:sz w:val="22"/>
          <w:szCs w:val="22"/>
        </w:rPr>
      </w:pPr>
      <w:r w:rsidRPr="005734DB">
        <w:rPr>
          <w:rFonts w:ascii="Arial" w:hAnsi="Arial" w:cs="Arial"/>
          <w:sz w:val="22"/>
          <w:szCs w:val="22"/>
        </w:rPr>
        <w:t xml:space="preserve">Předmětem </w:t>
      </w:r>
      <w:r w:rsidR="00341FEF" w:rsidRPr="005734DB">
        <w:rPr>
          <w:rFonts w:ascii="Arial" w:hAnsi="Arial" w:cs="Arial"/>
          <w:sz w:val="22"/>
          <w:szCs w:val="22"/>
        </w:rPr>
        <w:t>díla</w:t>
      </w:r>
      <w:r w:rsidRPr="005734DB">
        <w:rPr>
          <w:rFonts w:ascii="Arial" w:hAnsi="Arial" w:cs="Arial"/>
          <w:sz w:val="22"/>
          <w:szCs w:val="22"/>
        </w:rPr>
        <w:t xml:space="preserve"> je </w:t>
      </w:r>
      <w:r w:rsidR="00057F3C" w:rsidRPr="005734DB">
        <w:rPr>
          <w:rFonts w:ascii="Arial" w:hAnsi="Arial" w:cs="Arial"/>
          <w:sz w:val="22"/>
          <w:szCs w:val="22"/>
        </w:rPr>
        <w:t xml:space="preserve">výkon </w:t>
      </w:r>
      <w:r w:rsidR="00D274CE" w:rsidRPr="005734DB">
        <w:rPr>
          <w:rFonts w:ascii="Arial" w:hAnsi="Arial" w:cs="Arial"/>
          <w:b/>
          <w:sz w:val="22"/>
          <w:szCs w:val="22"/>
        </w:rPr>
        <w:t>autorského</w:t>
      </w:r>
      <w:r w:rsidRPr="005734DB">
        <w:rPr>
          <w:rFonts w:ascii="Arial" w:hAnsi="Arial" w:cs="Arial"/>
          <w:b/>
          <w:sz w:val="22"/>
          <w:szCs w:val="22"/>
        </w:rPr>
        <w:t xml:space="preserve"> dozor</w:t>
      </w:r>
      <w:r w:rsidR="00D274CE" w:rsidRPr="005734DB">
        <w:rPr>
          <w:rFonts w:ascii="Arial" w:hAnsi="Arial" w:cs="Arial"/>
          <w:b/>
          <w:sz w:val="22"/>
          <w:szCs w:val="22"/>
        </w:rPr>
        <w:t>u</w:t>
      </w:r>
      <w:r w:rsidRPr="005734DB">
        <w:rPr>
          <w:rFonts w:ascii="Arial" w:hAnsi="Arial" w:cs="Arial"/>
          <w:b/>
          <w:sz w:val="22"/>
          <w:szCs w:val="22"/>
        </w:rPr>
        <w:t xml:space="preserve"> </w:t>
      </w:r>
      <w:r w:rsidR="002B171C" w:rsidRPr="005734DB">
        <w:rPr>
          <w:rFonts w:ascii="Arial" w:hAnsi="Arial" w:cs="Arial"/>
          <w:sz w:val="22"/>
          <w:szCs w:val="22"/>
        </w:rPr>
        <w:t xml:space="preserve">při realizaci staveb uvedených v </w:t>
      </w:r>
      <w:r w:rsidR="008C61B3" w:rsidRPr="005734DB">
        <w:rPr>
          <w:rFonts w:ascii="Arial" w:hAnsi="Arial" w:cs="Arial"/>
          <w:sz w:val="22"/>
          <w:szCs w:val="22"/>
        </w:rPr>
        <w:t>č</w:t>
      </w:r>
      <w:r w:rsidR="002B171C" w:rsidRPr="005734DB">
        <w:rPr>
          <w:rFonts w:ascii="Arial" w:hAnsi="Arial" w:cs="Arial"/>
          <w:sz w:val="22"/>
          <w:szCs w:val="22"/>
        </w:rPr>
        <w:t>l.II.</w:t>
      </w:r>
      <w:r w:rsidR="008C61B3" w:rsidRPr="005734DB">
        <w:rPr>
          <w:rFonts w:ascii="Arial" w:hAnsi="Arial" w:cs="Arial"/>
          <w:sz w:val="22"/>
          <w:szCs w:val="22"/>
        </w:rPr>
        <w:t xml:space="preserve"> odst. 2.3</w:t>
      </w:r>
      <w:r w:rsidR="002B171C" w:rsidRPr="005734DB">
        <w:rPr>
          <w:rFonts w:ascii="Arial" w:hAnsi="Arial" w:cs="Arial"/>
          <w:sz w:val="22"/>
          <w:szCs w:val="22"/>
        </w:rPr>
        <w:t xml:space="preserve"> , </w:t>
      </w:r>
      <w:r w:rsidR="00F33FE9" w:rsidRPr="005734DB">
        <w:rPr>
          <w:rFonts w:ascii="Arial" w:hAnsi="Arial" w:cs="Arial"/>
          <w:sz w:val="22"/>
          <w:szCs w:val="22"/>
        </w:rPr>
        <w:t xml:space="preserve">a to </w:t>
      </w:r>
      <w:r w:rsidR="002B171C" w:rsidRPr="005734DB">
        <w:rPr>
          <w:rFonts w:ascii="Arial" w:hAnsi="Arial" w:cs="Arial"/>
          <w:sz w:val="22"/>
          <w:szCs w:val="22"/>
        </w:rPr>
        <w:t xml:space="preserve">v rozsahu uvedeném v </w:t>
      </w:r>
      <w:r w:rsidR="008C61B3" w:rsidRPr="005734DB">
        <w:rPr>
          <w:rFonts w:ascii="Arial" w:hAnsi="Arial" w:cs="Arial"/>
          <w:sz w:val="22"/>
          <w:szCs w:val="22"/>
        </w:rPr>
        <w:t>č</w:t>
      </w:r>
      <w:r w:rsidR="002B171C" w:rsidRPr="005734DB">
        <w:rPr>
          <w:rFonts w:ascii="Arial" w:hAnsi="Arial" w:cs="Arial"/>
          <w:sz w:val="22"/>
          <w:szCs w:val="22"/>
        </w:rPr>
        <w:t>l.III Specifikace díla</w:t>
      </w:r>
      <w:r w:rsidR="00F33FE9" w:rsidRPr="005734DB">
        <w:rPr>
          <w:rFonts w:ascii="Arial" w:hAnsi="Arial" w:cs="Arial"/>
          <w:sz w:val="22"/>
          <w:szCs w:val="22"/>
        </w:rPr>
        <w:t xml:space="preserve">. Dílo </w:t>
      </w:r>
      <w:r w:rsidR="002B171C" w:rsidRPr="005734DB">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5734DB" w:rsidRDefault="00057F3C" w:rsidP="00057F3C">
      <w:pPr>
        <w:pStyle w:val="Odstavecseseznamem"/>
        <w:rPr>
          <w:rFonts w:ascii="Arial" w:hAnsi="Arial" w:cs="Arial"/>
          <w:sz w:val="22"/>
          <w:szCs w:val="22"/>
        </w:rPr>
      </w:pPr>
    </w:p>
    <w:p w14:paraId="0CD8D3FD" w14:textId="77777777" w:rsidR="00057F3C" w:rsidRPr="005734DB" w:rsidRDefault="00057F3C" w:rsidP="00BB4EEA">
      <w:pPr>
        <w:numPr>
          <w:ilvl w:val="0"/>
          <w:numId w:val="3"/>
        </w:numPr>
        <w:spacing w:before="60" w:line="280" w:lineRule="atLeast"/>
        <w:ind w:left="851" w:hanging="851"/>
        <w:jc w:val="both"/>
        <w:rPr>
          <w:rFonts w:ascii="Arial" w:hAnsi="Arial" w:cs="Arial"/>
          <w:sz w:val="22"/>
          <w:szCs w:val="22"/>
        </w:rPr>
      </w:pPr>
      <w:r w:rsidRPr="005734DB">
        <w:rPr>
          <w:rFonts w:ascii="Arial" w:hAnsi="Arial" w:cs="Arial"/>
          <w:sz w:val="22"/>
          <w:szCs w:val="22"/>
        </w:rPr>
        <w:t>Zhotovitel se zavazuje, že provede pro objednatele autorský dozor při realizaci stavby:</w:t>
      </w:r>
    </w:p>
    <w:p w14:paraId="75494B6D" w14:textId="77777777" w:rsidR="000B3316" w:rsidRPr="005734DB" w:rsidRDefault="000B3316" w:rsidP="001A4873">
      <w:pPr>
        <w:pStyle w:val="Odstavecseseznamem"/>
        <w:rPr>
          <w:rFonts w:ascii="Arial" w:hAnsi="Arial" w:cs="Arial"/>
          <w:sz w:val="22"/>
          <w:szCs w:val="22"/>
        </w:rPr>
      </w:pPr>
    </w:p>
    <w:p w14:paraId="76903753" w14:textId="22D1333E" w:rsidR="000B3316" w:rsidRPr="005734DB" w:rsidRDefault="000B3316" w:rsidP="00C5424B">
      <w:pPr>
        <w:spacing w:before="60" w:after="240" w:line="280" w:lineRule="atLeast"/>
        <w:ind w:left="851"/>
        <w:jc w:val="both"/>
        <w:rPr>
          <w:rFonts w:ascii="Arial" w:hAnsi="Arial" w:cs="Arial"/>
          <w:b/>
          <w:sz w:val="22"/>
          <w:szCs w:val="22"/>
          <w:lang w:val="en-US"/>
        </w:rPr>
      </w:pPr>
      <w:r w:rsidRPr="005734DB">
        <w:rPr>
          <w:rFonts w:ascii="Arial" w:hAnsi="Arial" w:cs="Arial"/>
          <w:sz w:val="22"/>
          <w:szCs w:val="22"/>
        </w:rPr>
        <w:t xml:space="preserve">Název stavby: </w:t>
      </w:r>
      <w:r w:rsidR="005734DB" w:rsidRPr="005734DB">
        <w:rPr>
          <w:rStyle w:val="l-L2Char"/>
          <w:rFonts w:cs="Arial"/>
          <w:szCs w:val="22"/>
        </w:rPr>
        <w:t>Polní cesta VPC 4 v k.ú. Senec u Rakovníka, Polní cesta HPC 1B v k.ú. Kněževes u Rakovníka</w:t>
      </w:r>
    </w:p>
    <w:p w14:paraId="50980D5B" w14:textId="26FE5E8A" w:rsidR="000B3316" w:rsidRPr="005734DB" w:rsidRDefault="000B3316" w:rsidP="00C5424B">
      <w:pPr>
        <w:spacing w:before="60" w:after="240" w:line="280" w:lineRule="atLeast"/>
        <w:ind w:left="426" w:firstLine="425"/>
        <w:jc w:val="both"/>
        <w:rPr>
          <w:rFonts w:ascii="Arial" w:hAnsi="Arial" w:cs="Arial"/>
          <w:b/>
          <w:sz w:val="22"/>
          <w:szCs w:val="22"/>
          <w:lang w:val="en-US"/>
        </w:rPr>
      </w:pPr>
      <w:r w:rsidRPr="005734DB">
        <w:rPr>
          <w:rFonts w:ascii="Arial" w:hAnsi="Arial" w:cs="Arial"/>
          <w:sz w:val="22"/>
          <w:szCs w:val="22"/>
          <w:lang w:val="en-US"/>
        </w:rPr>
        <w:t xml:space="preserve">Místo stavby:  </w:t>
      </w:r>
      <w:r w:rsidR="00C5424B">
        <w:rPr>
          <w:rStyle w:val="l-L2Char"/>
          <w:rFonts w:cs="Arial"/>
          <w:szCs w:val="22"/>
        </w:rPr>
        <w:t>k.ú. Senec u Rakovníka, k.ú. Kněževes u Rakovníka</w:t>
      </w:r>
    </w:p>
    <w:p w14:paraId="7445499A" w14:textId="66230E34" w:rsidR="000B3316" w:rsidRDefault="000B3316" w:rsidP="00C5424B">
      <w:pPr>
        <w:spacing w:before="60" w:after="240" w:line="280" w:lineRule="atLeast"/>
        <w:ind w:left="426" w:firstLine="425"/>
        <w:jc w:val="both"/>
        <w:rPr>
          <w:rFonts w:ascii="Arial" w:hAnsi="Arial" w:cs="Arial"/>
          <w:sz w:val="22"/>
          <w:szCs w:val="22"/>
          <w:lang w:val="en-US"/>
        </w:rPr>
      </w:pPr>
      <w:r w:rsidRPr="005734DB">
        <w:rPr>
          <w:rFonts w:ascii="Arial" w:hAnsi="Arial" w:cs="Arial"/>
          <w:sz w:val="22"/>
          <w:szCs w:val="22"/>
          <w:lang w:val="en-US"/>
        </w:rPr>
        <w:t>Popis stavby</w:t>
      </w:r>
      <w:r w:rsidR="00113876">
        <w:rPr>
          <w:rFonts w:ascii="Arial" w:hAnsi="Arial" w:cs="Arial"/>
          <w:sz w:val="22"/>
          <w:szCs w:val="22"/>
          <w:lang w:val="en-US"/>
        </w:rPr>
        <w:t>:</w:t>
      </w:r>
    </w:p>
    <w:p w14:paraId="3E38D6D7" w14:textId="77777777" w:rsidR="00113876" w:rsidRPr="00117862" w:rsidRDefault="00113876" w:rsidP="00113876">
      <w:pPr>
        <w:pStyle w:val="l-L1"/>
        <w:keepNext w:val="0"/>
        <w:numPr>
          <w:ilvl w:val="0"/>
          <w:numId w:val="0"/>
        </w:numPr>
        <w:spacing w:before="100" w:beforeAutospacing="1" w:after="120"/>
        <w:ind w:left="737"/>
        <w:jc w:val="both"/>
        <w:rPr>
          <w:rStyle w:val="l-L2Char"/>
          <w:rFonts w:cs="Arial"/>
          <w:bCs/>
          <w:szCs w:val="22"/>
          <w:u w:val="none"/>
        </w:rPr>
      </w:pPr>
      <w:r w:rsidRPr="00117862">
        <w:rPr>
          <w:rStyle w:val="l-L2Char"/>
          <w:rFonts w:cs="Arial"/>
          <w:bCs/>
          <w:szCs w:val="22"/>
          <w:u w:val="none"/>
        </w:rPr>
        <w:t>Polní cesta VPC 4 v k.ú. Senec u Rakovníka</w:t>
      </w:r>
    </w:p>
    <w:p w14:paraId="2596D5B7" w14:textId="77777777" w:rsidR="00113876" w:rsidRPr="006D7702" w:rsidRDefault="00113876" w:rsidP="00113876">
      <w:pPr>
        <w:pStyle w:val="l-L1"/>
        <w:keepNext w:val="0"/>
        <w:numPr>
          <w:ilvl w:val="0"/>
          <w:numId w:val="0"/>
        </w:numPr>
        <w:spacing w:before="100" w:beforeAutospacing="1" w:after="120"/>
        <w:ind w:left="737"/>
        <w:jc w:val="both"/>
        <w:rPr>
          <w:rStyle w:val="l-L2Char"/>
          <w:b w:val="0"/>
          <w:szCs w:val="22"/>
          <w:u w:val="none"/>
        </w:rPr>
      </w:pPr>
      <w:r w:rsidRPr="006D7702">
        <w:rPr>
          <w:rStyle w:val="l-L2Char"/>
          <w:b w:val="0"/>
          <w:szCs w:val="22"/>
          <w:u w:val="none"/>
        </w:rPr>
        <w:t xml:space="preserve">Jedná se o rekonstrukci stávající </w:t>
      </w:r>
      <w:r w:rsidRPr="006D7702">
        <w:rPr>
          <w:rStyle w:val="l-L2Char"/>
          <w:rFonts w:cs="Arial"/>
          <w:b w:val="0"/>
          <w:szCs w:val="22"/>
          <w:u w:val="none"/>
        </w:rPr>
        <w:t xml:space="preserve">polní cesty VPC </w:t>
      </w:r>
      <w:r>
        <w:rPr>
          <w:rStyle w:val="l-L2Char"/>
          <w:rFonts w:cs="Arial"/>
          <w:b w:val="0"/>
          <w:szCs w:val="22"/>
          <w:u w:val="none"/>
        </w:rPr>
        <w:t>4</w:t>
      </w:r>
      <w:r w:rsidRPr="006D7702">
        <w:rPr>
          <w:rStyle w:val="l-L2Char"/>
          <w:rFonts w:cs="Arial"/>
          <w:b w:val="0"/>
          <w:szCs w:val="22"/>
          <w:u w:val="none"/>
        </w:rPr>
        <w:t xml:space="preserve"> v k.ú. Senec u Rakovníka. Polní cesta VPC </w:t>
      </w:r>
      <w:r>
        <w:rPr>
          <w:rStyle w:val="l-L2Char"/>
          <w:rFonts w:cs="Arial"/>
          <w:b w:val="0"/>
          <w:szCs w:val="22"/>
          <w:u w:val="none"/>
        </w:rPr>
        <w:t>4</w:t>
      </w:r>
      <w:r w:rsidRPr="006D7702">
        <w:rPr>
          <w:rStyle w:val="l-L2Char"/>
          <w:rFonts w:cs="Arial"/>
          <w:b w:val="0"/>
          <w:szCs w:val="22"/>
          <w:u w:val="none"/>
        </w:rPr>
        <w:t xml:space="preserve"> bude tvořit vedlejší polní cestu vedoucí </w:t>
      </w:r>
      <w:r>
        <w:rPr>
          <w:rStyle w:val="l-L2Char"/>
          <w:rFonts w:cs="Arial"/>
          <w:b w:val="0"/>
          <w:szCs w:val="22"/>
          <w:u w:val="none"/>
        </w:rPr>
        <w:t>západním</w:t>
      </w:r>
      <w:r w:rsidRPr="006D7702">
        <w:rPr>
          <w:rStyle w:val="l-L2Char"/>
          <w:rFonts w:cs="Arial"/>
          <w:b w:val="0"/>
          <w:szCs w:val="22"/>
          <w:u w:val="none"/>
        </w:rPr>
        <w:t xml:space="preserve"> směrem od obce Senec na hranici s k.ú. </w:t>
      </w:r>
      <w:r>
        <w:rPr>
          <w:rStyle w:val="l-L2Char"/>
          <w:rFonts w:cs="Arial"/>
          <w:b w:val="0"/>
          <w:szCs w:val="22"/>
          <w:u w:val="none"/>
        </w:rPr>
        <w:t xml:space="preserve">Lubná u Rakovníka. </w:t>
      </w:r>
      <w:r w:rsidRPr="006D7702">
        <w:rPr>
          <w:rStyle w:val="l-L2Char"/>
          <w:rFonts w:cs="Arial"/>
          <w:b w:val="0"/>
          <w:szCs w:val="22"/>
          <w:u w:val="none"/>
        </w:rPr>
        <w:t>Cesta bude zpevněná s krytem z asfaltového betonu v kategorii P4,0/30 tzn. šířky vozovky 3,0 m s oboustrannými 0,5 m krajnicemi</w:t>
      </w:r>
      <w:r>
        <w:rPr>
          <w:rStyle w:val="l-L2Char"/>
          <w:rFonts w:cs="Arial"/>
          <w:b w:val="0"/>
          <w:szCs w:val="22"/>
          <w:u w:val="none"/>
        </w:rPr>
        <w:t xml:space="preserve"> (případně 0,25m)</w:t>
      </w:r>
      <w:r w:rsidRPr="006D7702">
        <w:rPr>
          <w:rStyle w:val="l-L2Char"/>
          <w:rFonts w:cs="Arial"/>
          <w:b w:val="0"/>
          <w:szCs w:val="22"/>
          <w:u w:val="none"/>
        </w:rPr>
        <w:t xml:space="preserve"> s návrhovou rychlostí 30 km/h. Celková délka polní cesty bude cca </w:t>
      </w:r>
      <w:r>
        <w:rPr>
          <w:rStyle w:val="l-L2Char"/>
          <w:rFonts w:cs="Arial"/>
          <w:b w:val="0"/>
          <w:szCs w:val="22"/>
          <w:u w:val="none"/>
        </w:rPr>
        <w:t>650</w:t>
      </w:r>
      <w:r w:rsidRPr="006D7702">
        <w:rPr>
          <w:rStyle w:val="l-L2Char"/>
          <w:rFonts w:cs="Arial"/>
          <w:b w:val="0"/>
          <w:szCs w:val="22"/>
          <w:u w:val="none"/>
        </w:rPr>
        <w:t xml:space="preserve"> m. </w:t>
      </w:r>
      <w:r w:rsidRPr="006D7702">
        <w:rPr>
          <w:rStyle w:val="l-L2Char"/>
          <w:b w:val="0"/>
          <w:szCs w:val="22"/>
          <w:u w:val="none"/>
        </w:rPr>
        <w:t>Polní cesta bude doplněna o výhybny a přístupy na přilehlé zemědělské pozemky přímo z navrhované cesty, případně sjezdy na pole zpřístupňující vždy dva pozemky rozdílných vlastníků. Dále bude doplněna o sjezdy na ostatní komunikace.</w:t>
      </w:r>
      <w:r>
        <w:rPr>
          <w:rStyle w:val="l-L2Char"/>
          <w:b w:val="0"/>
          <w:szCs w:val="22"/>
          <w:u w:val="none"/>
        </w:rPr>
        <w:t xml:space="preserve"> Ve vhodných místech je součástí komunikace doprovodná zeleň. Polní cesta leží na pozemku č. 561.</w:t>
      </w:r>
    </w:p>
    <w:p w14:paraId="26919EA1" w14:textId="77777777" w:rsidR="00113876" w:rsidRPr="00117862" w:rsidRDefault="00113876" w:rsidP="00113876">
      <w:pPr>
        <w:pStyle w:val="l-L1"/>
        <w:keepNext w:val="0"/>
        <w:numPr>
          <w:ilvl w:val="0"/>
          <w:numId w:val="0"/>
        </w:numPr>
        <w:spacing w:before="100" w:beforeAutospacing="1" w:after="120"/>
        <w:ind w:left="737"/>
        <w:jc w:val="both"/>
        <w:rPr>
          <w:rStyle w:val="l-L2Char"/>
          <w:bCs/>
          <w:szCs w:val="22"/>
          <w:u w:val="none"/>
        </w:rPr>
      </w:pPr>
      <w:r w:rsidRPr="00117862">
        <w:rPr>
          <w:rStyle w:val="l-L2Char"/>
          <w:rFonts w:cs="Arial"/>
          <w:bCs/>
          <w:szCs w:val="22"/>
          <w:u w:val="none"/>
        </w:rPr>
        <w:t>Polní cesta HPC 1B v k.ú. Kněževes u Rakovníka</w:t>
      </w:r>
    </w:p>
    <w:p w14:paraId="0BFB2EA3" w14:textId="5FD50B05" w:rsidR="00113876" w:rsidRPr="00113876" w:rsidRDefault="00113876" w:rsidP="00113876">
      <w:pPr>
        <w:pStyle w:val="l-L1"/>
        <w:keepNext w:val="0"/>
        <w:numPr>
          <w:ilvl w:val="0"/>
          <w:numId w:val="0"/>
        </w:numPr>
        <w:spacing w:before="100" w:beforeAutospacing="1" w:after="120"/>
        <w:ind w:left="737"/>
        <w:jc w:val="both"/>
        <w:rPr>
          <w:rFonts w:ascii="Arial" w:hAnsi="Arial" w:cs="Arial"/>
          <w:b w:val="0"/>
          <w:szCs w:val="22"/>
          <w:u w:val="none"/>
          <w:lang w:eastAsia="cs-CZ"/>
        </w:rPr>
      </w:pPr>
      <w:r w:rsidRPr="006D7702">
        <w:rPr>
          <w:rStyle w:val="l-L2Char"/>
          <w:b w:val="0"/>
          <w:szCs w:val="22"/>
          <w:u w:val="none"/>
        </w:rPr>
        <w:t xml:space="preserve">Jedná se o rekonstrukci stávající </w:t>
      </w:r>
      <w:r w:rsidRPr="006D7702">
        <w:rPr>
          <w:rStyle w:val="l-L2Char"/>
          <w:rFonts w:cs="Arial"/>
          <w:b w:val="0"/>
          <w:szCs w:val="22"/>
          <w:u w:val="none"/>
        </w:rPr>
        <w:t xml:space="preserve">polní cesty </w:t>
      </w:r>
      <w:r>
        <w:rPr>
          <w:rStyle w:val="l-L2Char"/>
          <w:rFonts w:cs="Arial"/>
          <w:b w:val="0"/>
          <w:szCs w:val="22"/>
          <w:u w:val="none"/>
        </w:rPr>
        <w:t>Polní cesta HPC 1B v k.ú. Kněževes u Rakovníka</w:t>
      </w:r>
      <w:r w:rsidRPr="006D7702">
        <w:rPr>
          <w:rStyle w:val="l-L2Char"/>
          <w:rFonts w:cs="Arial"/>
          <w:b w:val="0"/>
          <w:szCs w:val="22"/>
          <w:u w:val="none"/>
        </w:rPr>
        <w:t xml:space="preserve">. </w:t>
      </w:r>
      <w:r>
        <w:rPr>
          <w:rStyle w:val="l-L2Char"/>
          <w:rFonts w:cs="Arial"/>
          <w:b w:val="0"/>
          <w:szCs w:val="22"/>
          <w:u w:val="none"/>
        </w:rPr>
        <w:t>Jedná se o hlavní p</w:t>
      </w:r>
      <w:r w:rsidRPr="006D7702">
        <w:rPr>
          <w:rStyle w:val="l-L2Char"/>
          <w:rFonts w:cs="Arial"/>
          <w:b w:val="0"/>
          <w:szCs w:val="22"/>
          <w:u w:val="none"/>
        </w:rPr>
        <w:t>olní cest</w:t>
      </w:r>
      <w:r>
        <w:rPr>
          <w:rStyle w:val="l-L2Char"/>
          <w:rFonts w:cs="Arial"/>
          <w:b w:val="0"/>
          <w:szCs w:val="22"/>
          <w:u w:val="none"/>
        </w:rPr>
        <w:t>u</w:t>
      </w:r>
      <w:r w:rsidRPr="006D7702">
        <w:rPr>
          <w:rStyle w:val="l-L2Char"/>
          <w:rFonts w:cs="Arial"/>
          <w:b w:val="0"/>
          <w:szCs w:val="22"/>
          <w:u w:val="none"/>
        </w:rPr>
        <w:t xml:space="preserve"> </w:t>
      </w:r>
      <w:r>
        <w:rPr>
          <w:rStyle w:val="l-L2Char"/>
          <w:rFonts w:cs="Arial"/>
          <w:b w:val="0"/>
          <w:szCs w:val="22"/>
          <w:u w:val="none"/>
        </w:rPr>
        <w:t xml:space="preserve">vedoucí od mostu přes železniční trať k napojení na silnici II. tř. 227. </w:t>
      </w:r>
      <w:r w:rsidRPr="006D7702">
        <w:rPr>
          <w:rStyle w:val="l-L2Char"/>
          <w:rFonts w:cs="Arial"/>
          <w:b w:val="0"/>
          <w:szCs w:val="22"/>
          <w:u w:val="none"/>
        </w:rPr>
        <w:t>Cesta bude zpevněná s krytem z asfaltového betonu v kategorii P</w:t>
      </w:r>
      <w:r>
        <w:rPr>
          <w:rStyle w:val="l-L2Char"/>
          <w:rFonts w:cs="Arial"/>
          <w:b w:val="0"/>
          <w:szCs w:val="22"/>
          <w:u w:val="none"/>
        </w:rPr>
        <w:t>5</w:t>
      </w:r>
      <w:r w:rsidRPr="006D7702">
        <w:rPr>
          <w:rStyle w:val="l-L2Char"/>
          <w:rFonts w:cs="Arial"/>
          <w:b w:val="0"/>
          <w:szCs w:val="22"/>
          <w:u w:val="none"/>
        </w:rPr>
        <w:t xml:space="preserve">,0/30 tzn. šířky vozovky </w:t>
      </w:r>
      <w:r>
        <w:rPr>
          <w:rStyle w:val="l-L2Char"/>
          <w:rFonts w:cs="Arial"/>
          <w:b w:val="0"/>
          <w:szCs w:val="22"/>
          <w:u w:val="none"/>
        </w:rPr>
        <w:t>4</w:t>
      </w:r>
      <w:r w:rsidRPr="006D7702">
        <w:rPr>
          <w:rStyle w:val="l-L2Char"/>
          <w:rFonts w:cs="Arial"/>
          <w:b w:val="0"/>
          <w:szCs w:val="22"/>
          <w:u w:val="none"/>
        </w:rPr>
        <w:t>,0 m s oboustrannými 0,5 m krajnicemi</w:t>
      </w:r>
      <w:r>
        <w:rPr>
          <w:rStyle w:val="l-L2Char"/>
          <w:rFonts w:cs="Arial"/>
          <w:b w:val="0"/>
          <w:szCs w:val="22"/>
          <w:u w:val="none"/>
        </w:rPr>
        <w:t xml:space="preserve"> </w:t>
      </w:r>
      <w:r w:rsidRPr="006D7702">
        <w:rPr>
          <w:rStyle w:val="l-L2Char"/>
          <w:rFonts w:cs="Arial"/>
          <w:b w:val="0"/>
          <w:szCs w:val="22"/>
          <w:u w:val="none"/>
        </w:rPr>
        <w:t xml:space="preserve"> s návrhovou rychlostí 30 km/h. Celková délka polní cesty bude cca </w:t>
      </w:r>
      <w:r>
        <w:rPr>
          <w:rStyle w:val="l-L2Char"/>
          <w:rFonts w:cs="Arial"/>
          <w:b w:val="0"/>
          <w:szCs w:val="22"/>
          <w:u w:val="none"/>
        </w:rPr>
        <w:t>650</w:t>
      </w:r>
      <w:r w:rsidRPr="006D7702">
        <w:rPr>
          <w:rStyle w:val="l-L2Char"/>
          <w:rFonts w:cs="Arial"/>
          <w:b w:val="0"/>
          <w:szCs w:val="22"/>
          <w:u w:val="none"/>
        </w:rPr>
        <w:t xml:space="preserve"> m. </w:t>
      </w:r>
      <w:r w:rsidRPr="006D7702">
        <w:rPr>
          <w:rStyle w:val="l-L2Char"/>
          <w:b w:val="0"/>
          <w:szCs w:val="22"/>
          <w:u w:val="none"/>
        </w:rPr>
        <w:t>Polní cesta bude doplněna o přístupy na přilehlé zemědělské pozemky přímo z navrhované cesty, případně sjezdy na pole zpřístupňující vždy dva pozemky rozdílných vlastníků. Dále bude doplněna o sjezdy na ostatní komunikace.</w:t>
      </w:r>
      <w:r>
        <w:rPr>
          <w:rStyle w:val="l-L2Char"/>
          <w:b w:val="0"/>
          <w:szCs w:val="22"/>
          <w:u w:val="none"/>
        </w:rPr>
        <w:t xml:space="preserve"> Součástí polní cesty jsou výsadby zeleňe IP 30. Polní cesta leží na pozemku č. 1568.</w:t>
      </w:r>
    </w:p>
    <w:p w14:paraId="21258837" w14:textId="77777777" w:rsidR="00B0493E" w:rsidRPr="005734DB" w:rsidRDefault="000B3316" w:rsidP="00BB4EEA">
      <w:pPr>
        <w:spacing w:before="60" w:line="280" w:lineRule="atLeast"/>
        <w:ind w:firstLine="426"/>
        <w:jc w:val="both"/>
        <w:rPr>
          <w:rFonts w:ascii="Arial" w:hAnsi="Arial" w:cs="Arial"/>
          <w:sz w:val="22"/>
          <w:szCs w:val="22"/>
        </w:rPr>
      </w:pPr>
      <w:r w:rsidRPr="005734DB">
        <w:rPr>
          <w:rFonts w:ascii="Arial" w:hAnsi="Arial" w:cs="Arial"/>
          <w:b/>
          <w:sz w:val="22"/>
          <w:szCs w:val="22"/>
          <w:lang w:val="en-US"/>
        </w:rPr>
        <w:t xml:space="preserve">       </w:t>
      </w:r>
      <w:r w:rsidRPr="005734DB">
        <w:rPr>
          <w:rFonts w:ascii="Arial" w:hAnsi="Arial" w:cs="Arial"/>
          <w:sz w:val="22"/>
          <w:szCs w:val="22"/>
          <w:lang w:val="en-US"/>
        </w:rPr>
        <w:t xml:space="preserve">(dále jen </w:t>
      </w:r>
      <w:r w:rsidRPr="005734DB">
        <w:rPr>
          <w:rFonts w:ascii="Arial" w:hAnsi="Arial" w:cs="Arial"/>
          <w:sz w:val="22"/>
          <w:szCs w:val="22"/>
        </w:rPr>
        <w:t>„</w:t>
      </w:r>
      <w:r w:rsidR="00865AAA" w:rsidRPr="005734DB">
        <w:rPr>
          <w:rFonts w:ascii="Arial" w:hAnsi="Arial" w:cs="Arial"/>
          <w:sz w:val="22"/>
          <w:szCs w:val="22"/>
        </w:rPr>
        <w:t>stavba</w:t>
      </w:r>
      <w:r w:rsidRPr="005734DB">
        <w:rPr>
          <w:rFonts w:ascii="Arial" w:hAnsi="Arial" w:cs="Arial"/>
          <w:sz w:val="22"/>
          <w:szCs w:val="22"/>
        </w:rPr>
        <w:t>“)</w:t>
      </w:r>
    </w:p>
    <w:p w14:paraId="37E775C8" w14:textId="77777777" w:rsidR="00B0493E" w:rsidRPr="005734DB" w:rsidRDefault="00B0493E" w:rsidP="00B0493E">
      <w:pPr>
        <w:pStyle w:val="Odstavecseseznamem"/>
        <w:rPr>
          <w:rFonts w:ascii="Arial" w:hAnsi="Arial" w:cs="Arial"/>
          <w:sz w:val="22"/>
          <w:szCs w:val="22"/>
        </w:rPr>
      </w:pPr>
    </w:p>
    <w:p w14:paraId="459E3E4A" w14:textId="77777777" w:rsidR="00A00B86" w:rsidRPr="005734DB" w:rsidRDefault="00A00B86" w:rsidP="00B0493E">
      <w:pPr>
        <w:spacing w:before="60" w:line="280" w:lineRule="atLeast"/>
        <w:ind w:left="426"/>
        <w:jc w:val="both"/>
        <w:rPr>
          <w:rFonts w:ascii="Arial" w:hAnsi="Arial" w:cs="Arial"/>
          <w:sz w:val="22"/>
          <w:szCs w:val="22"/>
        </w:rPr>
      </w:pPr>
    </w:p>
    <w:p w14:paraId="62C88568" w14:textId="593BEF29" w:rsidR="00A375D5" w:rsidRPr="005734DB" w:rsidRDefault="0003533D" w:rsidP="0043137E">
      <w:pPr>
        <w:pStyle w:val="Zkladntext"/>
        <w:spacing w:line="240" w:lineRule="auto"/>
        <w:jc w:val="center"/>
        <w:rPr>
          <w:rFonts w:ascii="Arial" w:hAnsi="Arial" w:cs="Arial"/>
          <w:sz w:val="22"/>
          <w:szCs w:val="22"/>
        </w:rPr>
      </w:pPr>
      <w:r w:rsidRPr="005734DB">
        <w:rPr>
          <w:rFonts w:ascii="Arial" w:hAnsi="Arial" w:cs="Arial"/>
          <w:sz w:val="22"/>
          <w:szCs w:val="22"/>
        </w:rPr>
        <w:lastRenderedPageBreak/>
        <w:t xml:space="preserve">Čl. </w:t>
      </w:r>
      <w:r w:rsidR="00B83F26" w:rsidRPr="005734DB">
        <w:rPr>
          <w:rFonts w:ascii="Arial" w:hAnsi="Arial" w:cs="Arial"/>
          <w:sz w:val="22"/>
          <w:szCs w:val="22"/>
        </w:rPr>
        <w:t>III</w:t>
      </w:r>
    </w:p>
    <w:p w14:paraId="41B2CF88" w14:textId="77777777" w:rsidR="00531C6F" w:rsidRPr="005734DB" w:rsidRDefault="0043137E" w:rsidP="0043137E">
      <w:pPr>
        <w:pStyle w:val="Zkladntext"/>
        <w:spacing w:line="240" w:lineRule="auto"/>
        <w:jc w:val="center"/>
        <w:rPr>
          <w:rFonts w:ascii="Arial" w:hAnsi="Arial" w:cs="Arial"/>
          <w:sz w:val="22"/>
          <w:szCs w:val="22"/>
        </w:rPr>
      </w:pPr>
      <w:r w:rsidRPr="005734DB">
        <w:rPr>
          <w:rFonts w:ascii="Arial" w:hAnsi="Arial" w:cs="Arial"/>
          <w:sz w:val="22"/>
          <w:szCs w:val="22"/>
          <w:u w:val="single"/>
        </w:rPr>
        <w:t xml:space="preserve"> </w:t>
      </w:r>
      <w:r w:rsidR="00B83F26" w:rsidRPr="005734DB">
        <w:rPr>
          <w:rFonts w:ascii="Arial" w:hAnsi="Arial" w:cs="Arial"/>
          <w:sz w:val="22"/>
          <w:szCs w:val="22"/>
          <w:u w:val="single"/>
        </w:rPr>
        <w:t>Specifikace díla</w:t>
      </w:r>
    </w:p>
    <w:p w14:paraId="03D06BB4" w14:textId="77777777" w:rsidR="00531C6F" w:rsidRPr="005734DB" w:rsidRDefault="00531C6F" w:rsidP="00D32776">
      <w:pPr>
        <w:pStyle w:val="Zkladntext"/>
        <w:spacing w:line="240" w:lineRule="auto"/>
        <w:rPr>
          <w:rFonts w:ascii="Arial" w:hAnsi="Arial" w:cs="Arial"/>
          <w:sz w:val="22"/>
          <w:szCs w:val="22"/>
        </w:rPr>
      </w:pPr>
    </w:p>
    <w:p w14:paraId="6DC07CF4" w14:textId="46894166" w:rsidR="00B83F26" w:rsidRPr="005734DB" w:rsidRDefault="00B83F26" w:rsidP="00BB4EEA">
      <w:pPr>
        <w:pStyle w:val="Zkladntext"/>
        <w:numPr>
          <w:ilvl w:val="0"/>
          <w:numId w:val="28"/>
        </w:numPr>
        <w:spacing w:line="240" w:lineRule="auto"/>
        <w:ind w:left="851" w:hanging="851"/>
        <w:jc w:val="both"/>
        <w:rPr>
          <w:rFonts w:ascii="Arial" w:hAnsi="Arial" w:cs="Arial"/>
          <w:sz w:val="22"/>
          <w:szCs w:val="22"/>
        </w:rPr>
      </w:pPr>
      <w:r w:rsidRPr="005734DB">
        <w:rPr>
          <w:rFonts w:ascii="Arial" w:hAnsi="Arial" w:cs="Arial"/>
          <w:b w:val="0"/>
          <w:sz w:val="22"/>
          <w:szCs w:val="22"/>
        </w:rPr>
        <w:t>Výkonem autorského dozoru se zabezpečuje dodržování základních parametrů díla v souladu se stavebním povolením</w:t>
      </w:r>
      <w:r w:rsidR="002B171C" w:rsidRPr="005734DB">
        <w:rPr>
          <w:rFonts w:ascii="Arial" w:hAnsi="Arial" w:cs="Arial"/>
          <w:b w:val="0"/>
          <w:sz w:val="22"/>
          <w:szCs w:val="22"/>
        </w:rPr>
        <w:t xml:space="preserve"> (pokud je realizace stavby vázána na jeho vydání)</w:t>
      </w:r>
      <w:r w:rsidRPr="005734DB">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5734DB" w:rsidRDefault="00B83F26" w:rsidP="00BB4EEA">
      <w:pPr>
        <w:pStyle w:val="Zkladntext3"/>
        <w:numPr>
          <w:ilvl w:val="0"/>
          <w:numId w:val="28"/>
        </w:numPr>
        <w:ind w:left="851" w:hanging="851"/>
        <w:rPr>
          <w:rFonts w:ascii="Arial" w:hAnsi="Arial" w:cs="Arial"/>
          <w:bCs/>
          <w:sz w:val="22"/>
          <w:szCs w:val="22"/>
        </w:rPr>
      </w:pPr>
      <w:r w:rsidRPr="005734DB">
        <w:rPr>
          <w:rFonts w:ascii="Arial" w:hAnsi="Arial" w:cs="Arial"/>
          <w:bCs/>
          <w:sz w:val="22"/>
          <w:szCs w:val="22"/>
        </w:rPr>
        <w:t xml:space="preserve">Zhotovitel se zavazuje, že dle ustanovení § 152 odst. 4 zákona č. 183/2006 Sb., </w:t>
      </w:r>
      <w:r w:rsidR="00B520B5" w:rsidRPr="005734DB">
        <w:rPr>
          <w:rFonts w:ascii="Arial" w:hAnsi="Arial" w:cs="Arial"/>
          <w:bCs/>
          <w:sz w:val="22"/>
          <w:szCs w:val="22"/>
        </w:rPr>
        <w:br/>
      </w:r>
      <w:r w:rsidRPr="005734DB">
        <w:rPr>
          <w:rFonts w:ascii="Arial" w:hAnsi="Arial" w:cs="Arial"/>
          <w:bCs/>
          <w:sz w:val="22"/>
          <w:szCs w:val="22"/>
        </w:rPr>
        <w:t>o územním plánování a stavebním řádu, v</w:t>
      </w:r>
      <w:r w:rsidR="002B171C" w:rsidRPr="005734DB">
        <w:rPr>
          <w:rFonts w:ascii="Arial" w:hAnsi="Arial" w:cs="Arial"/>
          <w:bCs/>
          <w:sz w:val="22"/>
          <w:szCs w:val="22"/>
        </w:rPr>
        <w:t>e</w:t>
      </w:r>
      <w:r w:rsidRPr="005734DB">
        <w:rPr>
          <w:rFonts w:ascii="Arial" w:hAnsi="Arial" w:cs="Arial"/>
          <w:bCs/>
          <w:sz w:val="22"/>
          <w:szCs w:val="22"/>
        </w:rPr>
        <w:t> znění</w:t>
      </w:r>
      <w:r w:rsidR="002B171C" w:rsidRPr="005734DB">
        <w:rPr>
          <w:rFonts w:ascii="Arial" w:hAnsi="Arial" w:cs="Arial"/>
          <w:bCs/>
          <w:sz w:val="22"/>
          <w:szCs w:val="22"/>
        </w:rPr>
        <w:t xml:space="preserve"> pozdějších předpisů</w:t>
      </w:r>
      <w:r w:rsidRPr="005734DB">
        <w:rPr>
          <w:rFonts w:ascii="Arial" w:hAnsi="Arial" w:cs="Arial"/>
          <w:bCs/>
          <w:sz w:val="22"/>
          <w:szCs w:val="22"/>
        </w:rPr>
        <w:t xml:space="preserve">, bude vykonávat autorský dozor nad souladem zhotovované stavby </w:t>
      </w:r>
      <w:r w:rsidRPr="005734DB">
        <w:rPr>
          <w:rFonts w:ascii="Arial" w:hAnsi="Arial" w:cs="Arial"/>
          <w:sz w:val="22"/>
          <w:szCs w:val="22"/>
        </w:rPr>
        <w:t>specifikované v čl. II. odst. 2</w:t>
      </w:r>
      <w:r w:rsidR="007D089F" w:rsidRPr="005734DB">
        <w:rPr>
          <w:rFonts w:ascii="Arial" w:hAnsi="Arial" w:cs="Arial"/>
          <w:sz w:val="22"/>
          <w:szCs w:val="22"/>
        </w:rPr>
        <w:t>.3</w:t>
      </w:r>
      <w:r w:rsidRPr="005734DB">
        <w:rPr>
          <w:rFonts w:ascii="Arial" w:hAnsi="Arial" w:cs="Arial"/>
          <w:sz w:val="22"/>
          <w:szCs w:val="22"/>
        </w:rPr>
        <w:t xml:space="preserve"> této smlouvy</w:t>
      </w:r>
      <w:r w:rsidRPr="005734DB">
        <w:rPr>
          <w:rFonts w:ascii="Arial" w:hAnsi="Arial" w:cs="Arial"/>
          <w:bCs/>
          <w:sz w:val="22"/>
          <w:szCs w:val="22"/>
        </w:rPr>
        <w:t xml:space="preserve"> s ověřenou projektovou dokumentací po dobu výstavby</w:t>
      </w:r>
      <w:r w:rsidR="00015DD0" w:rsidRPr="005734DB">
        <w:rPr>
          <w:rFonts w:ascii="Arial" w:hAnsi="Arial" w:cs="Arial"/>
          <w:bCs/>
          <w:sz w:val="22"/>
          <w:szCs w:val="22"/>
        </w:rPr>
        <w:t xml:space="preserve"> (dále jen „plnění“)</w:t>
      </w:r>
      <w:r w:rsidRPr="005734DB">
        <w:rPr>
          <w:rFonts w:ascii="Arial" w:hAnsi="Arial" w:cs="Arial"/>
          <w:bCs/>
          <w:sz w:val="22"/>
          <w:szCs w:val="22"/>
        </w:rPr>
        <w:t xml:space="preserve">, a to zejména </w:t>
      </w:r>
      <w:r w:rsidR="00206E65" w:rsidRPr="005734DB">
        <w:rPr>
          <w:rFonts w:ascii="Arial" w:hAnsi="Arial" w:cs="Arial"/>
          <w:bCs/>
          <w:sz w:val="22"/>
          <w:szCs w:val="22"/>
        </w:rPr>
        <w:t xml:space="preserve">v rozsahu </w:t>
      </w:r>
      <w:r w:rsidRPr="005734DB">
        <w:rPr>
          <w:rFonts w:ascii="Arial" w:hAnsi="Arial" w:cs="Arial"/>
          <w:bCs/>
          <w:sz w:val="22"/>
          <w:szCs w:val="22"/>
        </w:rPr>
        <w:t>níže specifikovan</w:t>
      </w:r>
      <w:r w:rsidR="00206E65" w:rsidRPr="005734DB">
        <w:rPr>
          <w:rFonts w:ascii="Arial" w:hAnsi="Arial" w:cs="Arial"/>
          <w:bCs/>
          <w:sz w:val="22"/>
          <w:szCs w:val="22"/>
        </w:rPr>
        <w:t>ých činností</w:t>
      </w:r>
      <w:r w:rsidRPr="005734DB">
        <w:rPr>
          <w:rFonts w:ascii="Arial" w:hAnsi="Arial" w:cs="Arial"/>
          <w:bCs/>
          <w:sz w:val="22"/>
          <w:szCs w:val="22"/>
        </w:rPr>
        <w:t>:</w:t>
      </w:r>
    </w:p>
    <w:p w14:paraId="212AF404" w14:textId="6C80ECF9" w:rsidR="00B83F26" w:rsidRPr="005734DB"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 xml:space="preserve">účastní se </w:t>
      </w:r>
      <w:r w:rsidR="002B171C" w:rsidRPr="005734DB">
        <w:rPr>
          <w:rFonts w:ascii="Arial" w:hAnsi="Arial" w:cs="Arial"/>
          <w:bCs/>
          <w:sz w:val="22"/>
          <w:szCs w:val="22"/>
        </w:rPr>
        <w:t xml:space="preserve">protokolárního </w:t>
      </w:r>
      <w:r w:rsidRPr="005734DB">
        <w:rPr>
          <w:rFonts w:ascii="Arial" w:hAnsi="Arial" w:cs="Arial"/>
          <w:bCs/>
          <w:sz w:val="22"/>
          <w:szCs w:val="22"/>
        </w:rPr>
        <w:t xml:space="preserve">předání staveniště zhotovitelem stavby </w:t>
      </w:r>
      <w:r w:rsidRPr="005734DB">
        <w:rPr>
          <w:rFonts w:ascii="Arial" w:hAnsi="Arial" w:cs="Arial"/>
          <w:sz w:val="22"/>
          <w:szCs w:val="22"/>
        </w:rPr>
        <w:t>specifikované v čl. II. odst. 2</w:t>
      </w:r>
      <w:r w:rsidR="007D089F" w:rsidRPr="005734DB">
        <w:rPr>
          <w:rFonts w:ascii="Arial" w:hAnsi="Arial" w:cs="Arial"/>
          <w:sz w:val="22"/>
          <w:szCs w:val="22"/>
        </w:rPr>
        <w:t>.3</w:t>
      </w:r>
      <w:r w:rsidRPr="005734DB">
        <w:rPr>
          <w:rFonts w:ascii="Arial" w:hAnsi="Arial" w:cs="Arial"/>
          <w:sz w:val="22"/>
          <w:szCs w:val="22"/>
        </w:rPr>
        <w:t xml:space="preserve"> této smlouvy</w:t>
      </w:r>
      <w:r w:rsidRPr="005734DB">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5734DB">
        <w:rPr>
          <w:rFonts w:ascii="Arial" w:hAnsi="Arial" w:cs="Arial"/>
          <w:bCs/>
          <w:sz w:val="22"/>
          <w:szCs w:val="22"/>
        </w:rPr>
        <w:t xml:space="preserve"> této </w:t>
      </w:r>
      <w:r w:rsidRPr="005734DB">
        <w:rPr>
          <w:rFonts w:ascii="Arial" w:hAnsi="Arial" w:cs="Arial"/>
          <w:bCs/>
          <w:sz w:val="22"/>
          <w:szCs w:val="22"/>
        </w:rPr>
        <w:t xml:space="preserve">dokumentaci, </w:t>
      </w:r>
    </w:p>
    <w:p w14:paraId="34CBD067" w14:textId="77777777" w:rsidR="00EF1A5F" w:rsidRPr="005734DB" w:rsidRDefault="00EF1A5F"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sleduje postup výstavby z technického hlediska a z hlediska časového plánu výstavby</w:t>
      </w:r>
    </w:p>
    <w:p w14:paraId="0A06C75A"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účastní se bezodkladně na výzvu objednatele či zhotovitele stavby</w:t>
      </w:r>
      <w:r w:rsidR="00EF1A5F" w:rsidRPr="005734DB">
        <w:rPr>
          <w:rFonts w:ascii="Arial" w:hAnsi="Arial" w:cs="Arial"/>
          <w:bCs/>
          <w:sz w:val="22"/>
          <w:szCs w:val="22"/>
        </w:rPr>
        <w:t xml:space="preserve"> kontrolních dnů, zásadních zkoušek </w:t>
      </w:r>
      <w:r w:rsidRPr="005734DB">
        <w:rPr>
          <w:rFonts w:ascii="Arial" w:hAnsi="Arial" w:cs="Arial"/>
          <w:bCs/>
          <w:sz w:val="22"/>
          <w:szCs w:val="22"/>
        </w:rPr>
        <w:t>a měření a vydává stanoviska k jejich výsledkům</w:t>
      </w:r>
      <w:r w:rsidR="001F43CE" w:rsidRPr="005734DB">
        <w:rPr>
          <w:rFonts w:ascii="Arial" w:hAnsi="Arial" w:cs="Arial"/>
          <w:bCs/>
          <w:sz w:val="22"/>
          <w:szCs w:val="22"/>
        </w:rPr>
        <w:t>,</w:t>
      </w:r>
      <w:r w:rsidRPr="005734DB">
        <w:rPr>
          <w:rFonts w:ascii="Arial" w:hAnsi="Arial" w:cs="Arial"/>
          <w:bCs/>
          <w:sz w:val="22"/>
          <w:szCs w:val="22"/>
        </w:rPr>
        <w:t xml:space="preserve"> </w:t>
      </w:r>
    </w:p>
    <w:p w14:paraId="411A898F"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5734DB" w:rsidRDefault="00EF1A5F"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podává vyjádření k požadavkům na větší množství výrobků a výkonů oproti projektové dokumentaci</w:t>
      </w:r>
      <w:r w:rsidR="002B171C" w:rsidRPr="005734DB">
        <w:rPr>
          <w:rFonts w:ascii="Arial" w:hAnsi="Arial" w:cs="Arial"/>
          <w:bCs/>
          <w:sz w:val="22"/>
          <w:szCs w:val="22"/>
        </w:rPr>
        <w:t>,</w:t>
      </w:r>
    </w:p>
    <w:p w14:paraId="7732296D"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navrhuje změny a odchylky ke zlepšení řešení projektu, vznikající ve fázi realizace projektu,</w:t>
      </w:r>
    </w:p>
    <w:p w14:paraId="5A6C2A64"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 xml:space="preserve">účastní se </w:t>
      </w:r>
      <w:r w:rsidR="00EF1A5F" w:rsidRPr="005734DB">
        <w:rPr>
          <w:rFonts w:ascii="Arial" w:hAnsi="Arial" w:cs="Arial"/>
          <w:bCs/>
          <w:sz w:val="22"/>
          <w:szCs w:val="22"/>
        </w:rPr>
        <w:t xml:space="preserve">vybraných </w:t>
      </w:r>
      <w:r w:rsidRPr="005734DB">
        <w:rPr>
          <w:rFonts w:ascii="Arial" w:hAnsi="Arial" w:cs="Arial"/>
          <w:bCs/>
          <w:sz w:val="22"/>
          <w:szCs w:val="22"/>
        </w:rPr>
        <w:t>kontrolních dn</w:t>
      </w:r>
      <w:r w:rsidR="00EF1A5F" w:rsidRPr="005734DB">
        <w:rPr>
          <w:rFonts w:ascii="Arial" w:hAnsi="Arial" w:cs="Arial"/>
          <w:bCs/>
          <w:sz w:val="22"/>
          <w:szCs w:val="22"/>
        </w:rPr>
        <w:t xml:space="preserve">ů v minimálním rozsahu stanoveným ve </w:t>
      </w:r>
      <w:r w:rsidR="002B171C" w:rsidRPr="005734DB">
        <w:rPr>
          <w:rFonts w:ascii="Arial" w:hAnsi="Arial" w:cs="Arial"/>
          <w:bCs/>
          <w:sz w:val="22"/>
          <w:szCs w:val="22"/>
        </w:rPr>
        <w:t xml:space="preserve">vydaném </w:t>
      </w:r>
      <w:r w:rsidR="00EF1A5F" w:rsidRPr="005734DB">
        <w:rPr>
          <w:rFonts w:ascii="Arial" w:hAnsi="Arial" w:cs="Arial"/>
          <w:bCs/>
          <w:sz w:val="22"/>
          <w:szCs w:val="22"/>
        </w:rPr>
        <w:t>stavebním povolení</w:t>
      </w:r>
      <w:r w:rsidR="002B171C" w:rsidRPr="005734DB">
        <w:rPr>
          <w:rFonts w:ascii="Arial" w:hAnsi="Arial" w:cs="Arial"/>
          <w:bCs/>
          <w:sz w:val="22"/>
          <w:szCs w:val="22"/>
        </w:rPr>
        <w:t>,</w:t>
      </w:r>
      <w:r w:rsidR="00EF1A5F" w:rsidRPr="005734DB">
        <w:rPr>
          <w:rFonts w:ascii="Arial" w:hAnsi="Arial" w:cs="Arial"/>
          <w:bCs/>
          <w:sz w:val="22"/>
          <w:szCs w:val="22"/>
        </w:rPr>
        <w:t xml:space="preserve"> </w:t>
      </w:r>
    </w:p>
    <w:p w14:paraId="68E8ED33"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spolupracuje</w:t>
      </w:r>
      <w:r w:rsidR="00EF1A5F" w:rsidRPr="005734DB">
        <w:rPr>
          <w:rFonts w:ascii="Arial" w:hAnsi="Arial" w:cs="Arial"/>
          <w:bCs/>
          <w:sz w:val="22"/>
          <w:szCs w:val="22"/>
        </w:rPr>
        <w:t xml:space="preserve"> </w:t>
      </w:r>
      <w:r w:rsidRPr="005734DB">
        <w:rPr>
          <w:rFonts w:ascii="Arial" w:hAnsi="Arial" w:cs="Arial"/>
          <w:bCs/>
          <w:sz w:val="22"/>
          <w:szCs w:val="22"/>
        </w:rPr>
        <w:t>s ostatními partnery</w:t>
      </w:r>
      <w:r w:rsidR="00EF1A5F" w:rsidRPr="005734DB">
        <w:rPr>
          <w:rFonts w:ascii="Arial" w:hAnsi="Arial" w:cs="Arial"/>
          <w:bCs/>
          <w:sz w:val="22"/>
          <w:szCs w:val="22"/>
        </w:rPr>
        <w:t xml:space="preserve"> </w:t>
      </w:r>
      <w:r w:rsidRPr="005734DB">
        <w:rPr>
          <w:rFonts w:ascii="Arial" w:hAnsi="Arial" w:cs="Arial"/>
          <w:bCs/>
          <w:sz w:val="22"/>
          <w:szCs w:val="22"/>
        </w:rPr>
        <w:t>(objednatel, zhotovitel</w:t>
      </w:r>
      <w:r w:rsidR="00EF1A5F" w:rsidRPr="005734DB">
        <w:rPr>
          <w:rFonts w:ascii="Arial" w:hAnsi="Arial" w:cs="Arial"/>
          <w:bCs/>
          <w:sz w:val="22"/>
          <w:szCs w:val="22"/>
        </w:rPr>
        <w:t xml:space="preserve"> </w:t>
      </w:r>
      <w:r w:rsidRPr="005734DB">
        <w:rPr>
          <w:rFonts w:ascii="Arial" w:hAnsi="Arial" w:cs="Arial"/>
          <w:bCs/>
          <w:sz w:val="22"/>
          <w:szCs w:val="22"/>
        </w:rPr>
        <w:t>stavby,</w:t>
      </w:r>
      <w:r w:rsidR="00EF1A5F" w:rsidRPr="005734DB">
        <w:rPr>
          <w:rFonts w:ascii="Arial" w:hAnsi="Arial" w:cs="Arial"/>
          <w:bCs/>
          <w:sz w:val="22"/>
          <w:szCs w:val="22"/>
        </w:rPr>
        <w:t xml:space="preserve"> </w:t>
      </w:r>
      <w:r w:rsidRPr="005734DB">
        <w:rPr>
          <w:rFonts w:ascii="Arial" w:hAnsi="Arial" w:cs="Arial"/>
          <w:bCs/>
          <w:sz w:val="22"/>
          <w:szCs w:val="22"/>
        </w:rPr>
        <w:t xml:space="preserve">technický dozor </w:t>
      </w:r>
      <w:r w:rsidR="00EF1A5F" w:rsidRPr="005734DB">
        <w:rPr>
          <w:rFonts w:ascii="Arial" w:hAnsi="Arial" w:cs="Arial"/>
          <w:bCs/>
          <w:sz w:val="22"/>
          <w:szCs w:val="22"/>
        </w:rPr>
        <w:t>stav</w:t>
      </w:r>
      <w:r w:rsidRPr="005734DB">
        <w:rPr>
          <w:rFonts w:ascii="Arial" w:hAnsi="Arial" w:cs="Arial"/>
          <w:bCs/>
          <w:sz w:val="22"/>
          <w:szCs w:val="22"/>
        </w:rPr>
        <w:t>ebníka</w:t>
      </w:r>
      <w:r w:rsidR="00EF1A5F" w:rsidRPr="005734DB">
        <w:rPr>
          <w:rFonts w:ascii="Arial" w:hAnsi="Arial" w:cs="Arial"/>
          <w:bCs/>
          <w:sz w:val="22"/>
          <w:szCs w:val="22"/>
        </w:rPr>
        <w:t>, koordinátor bezpečnosti práce</w:t>
      </w:r>
      <w:r w:rsidRPr="005734DB">
        <w:rPr>
          <w:rFonts w:ascii="Arial" w:hAnsi="Arial" w:cs="Arial"/>
          <w:bCs/>
          <w:sz w:val="22"/>
          <w:szCs w:val="22"/>
        </w:rPr>
        <w:t>) při operativním řešení problémů vzniklých na stavbě,</w:t>
      </w:r>
    </w:p>
    <w:p w14:paraId="4AE0A441" w14:textId="68A7C42E"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 xml:space="preserve">sleduje dodržování podmínek pro stavbu tak, jak jsou určeny </w:t>
      </w:r>
      <w:r w:rsidR="002B171C" w:rsidRPr="005734DB">
        <w:rPr>
          <w:rFonts w:ascii="Arial" w:hAnsi="Arial" w:cs="Arial"/>
          <w:bCs/>
          <w:sz w:val="22"/>
          <w:szCs w:val="22"/>
        </w:rPr>
        <w:t xml:space="preserve">ve vydaném </w:t>
      </w:r>
      <w:r w:rsidRPr="005734DB">
        <w:rPr>
          <w:rFonts w:ascii="Arial" w:hAnsi="Arial" w:cs="Arial"/>
          <w:bCs/>
          <w:sz w:val="22"/>
          <w:szCs w:val="22"/>
        </w:rPr>
        <w:t xml:space="preserve">stavebním povolení a </w:t>
      </w:r>
      <w:r w:rsidR="002B171C" w:rsidRPr="005734DB">
        <w:rPr>
          <w:rFonts w:ascii="Arial" w:hAnsi="Arial" w:cs="Arial"/>
          <w:bCs/>
          <w:sz w:val="22"/>
          <w:szCs w:val="22"/>
        </w:rPr>
        <w:t xml:space="preserve">ve </w:t>
      </w:r>
      <w:r w:rsidRPr="005734DB">
        <w:rPr>
          <w:rFonts w:ascii="Arial" w:hAnsi="Arial" w:cs="Arial"/>
          <w:bCs/>
          <w:sz w:val="22"/>
          <w:szCs w:val="22"/>
        </w:rPr>
        <w:t>stanovis</w:t>
      </w:r>
      <w:r w:rsidR="002B171C" w:rsidRPr="005734DB">
        <w:rPr>
          <w:rFonts w:ascii="Arial" w:hAnsi="Arial" w:cs="Arial"/>
          <w:bCs/>
          <w:sz w:val="22"/>
          <w:szCs w:val="22"/>
        </w:rPr>
        <w:t>cích</w:t>
      </w:r>
      <w:r w:rsidRPr="005734DB">
        <w:rPr>
          <w:rFonts w:ascii="Arial" w:hAnsi="Arial" w:cs="Arial"/>
          <w:bCs/>
          <w:sz w:val="22"/>
          <w:szCs w:val="22"/>
        </w:rPr>
        <w:t xml:space="preserve"> dotčených účastníků výstavby, která jsou ve stavebním povolení stanovena jako závazná, </w:t>
      </w:r>
    </w:p>
    <w:p w14:paraId="270A2C94"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 xml:space="preserve">svá zjištění, požadavky a návrhy zaznamenává do stavebního deníku, </w:t>
      </w:r>
    </w:p>
    <w:p w14:paraId="4C5CF0DF" w14:textId="290FF356"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aktivně se zúčastní přebírání stavby objednatelem od zhotovitele stavby</w:t>
      </w:r>
      <w:r w:rsidRPr="00113876">
        <w:rPr>
          <w:rFonts w:ascii="Arial" w:hAnsi="Arial" w:cs="Arial"/>
          <w:bCs/>
          <w:sz w:val="22"/>
          <w:szCs w:val="22"/>
        </w:rPr>
        <w:t xml:space="preserve"> specifikované v čl. II. odst. 2.</w:t>
      </w:r>
      <w:r w:rsidR="007D089F" w:rsidRPr="00113876">
        <w:rPr>
          <w:rFonts w:ascii="Arial" w:hAnsi="Arial" w:cs="Arial"/>
          <w:bCs/>
          <w:sz w:val="22"/>
          <w:szCs w:val="22"/>
        </w:rPr>
        <w:t>3</w:t>
      </w:r>
      <w:r w:rsidRPr="00113876">
        <w:rPr>
          <w:rFonts w:ascii="Arial" w:hAnsi="Arial" w:cs="Arial"/>
          <w:bCs/>
          <w:sz w:val="22"/>
          <w:szCs w:val="22"/>
        </w:rPr>
        <w:t xml:space="preserve"> této smlouvy</w:t>
      </w:r>
      <w:r w:rsidRPr="005734DB">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5734DB">
        <w:rPr>
          <w:rFonts w:ascii="Arial" w:hAnsi="Arial" w:cs="Arial"/>
          <w:bCs/>
          <w:sz w:val="22"/>
          <w:szCs w:val="22"/>
        </w:rPr>
        <w:br/>
      </w:r>
      <w:r w:rsidRPr="005734DB">
        <w:rPr>
          <w:rFonts w:ascii="Arial" w:hAnsi="Arial" w:cs="Arial"/>
          <w:bCs/>
          <w:sz w:val="22"/>
          <w:szCs w:val="22"/>
        </w:rPr>
        <w:t xml:space="preserve">o nalezených vadách a nedodělcích a jeho předání objednateli, </w:t>
      </w:r>
    </w:p>
    <w:p w14:paraId="24918350"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aktivně se účastní kolaudace a při kontrole odstranění kolaudačních závad,</w:t>
      </w:r>
    </w:p>
    <w:p w14:paraId="7D6767E7" w14:textId="77777777"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odsouhlasení dokumentace skutečného provedení stavby,</w:t>
      </w:r>
    </w:p>
    <w:p w14:paraId="030A12F1" w14:textId="147632D8" w:rsidR="00B83F26" w:rsidRPr="005734DB"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5734DB">
        <w:rPr>
          <w:rFonts w:ascii="Arial" w:hAnsi="Arial" w:cs="Arial"/>
          <w:bCs/>
          <w:sz w:val="22"/>
          <w:szCs w:val="22"/>
        </w:rPr>
        <w:t>po dokončení stavby zhotovitel vyhotoví zprávu o souladu zhotovené stavby s ověřenou projektovou dokumentací.</w:t>
      </w:r>
    </w:p>
    <w:p w14:paraId="34854B25" w14:textId="77777777" w:rsidR="00B83F26" w:rsidRPr="005734DB" w:rsidRDefault="00B83F26" w:rsidP="00B83F26">
      <w:pPr>
        <w:pStyle w:val="Zkladntext3"/>
        <w:ind w:left="360"/>
        <w:rPr>
          <w:rFonts w:ascii="Arial" w:hAnsi="Arial" w:cs="Arial"/>
          <w:bCs/>
          <w:sz w:val="22"/>
          <w:szCs w:val="22"/>
        </w:rPr>
      </w:pPr>
    </w:p>
    <w:p w14:paraId="41A6968D" w14:textId="60C65BE1" w:rsidR="00B83F26" w:rsidRPr="005734DB" w:rsidRDefault="00B83F26" w:rsidP="009C6AEC">
      <w:pPr>
        <w:pStyle w:val="Zkladntext3"/>
        <w:numPr>
          <w:ilvl w:val="0"/>
          <w:numId w:val="28"/>
        </w:numPr>
        <w:ind w:hanging="644"/>
        <w:rPr>
          <w:rFonts w:ascii="Arial" w:hAnsi="Arial" w:cs="Arial"/>
          <w:bCs/>
          <w:sz w:val="22"/>
          <w:szCs w:val="22"/>
        </w:rPr>
      </w:pPr>
      <w:r w:rsidRPr="005734DB">
        <w:rPr>
          <w:rFonts w:ascii="Arial" w:hAnsi="Arial" w:cs="Arial"/>
          <w:bCs/>
          <w:sz w:val="22"/>
          <w:szCs w:val="22"/>
        </w:rPr>
        <w:t>Datum a čas výkonu autorského dozoru na stavbě zaznamenává zhotovitel do stavebního deníku.</w:t>
      </w:r>
    </w:p>
    <w:p w14:paraId="7672129E" w14:textId="34BFAF30" w:rsidR="008A1D16" w:rsidRPr="005734DB" w:rsidRDefault="00B83F26" w:rsidP="009C6AEC">
      <w:pPr>
        <w:pStyle w:val="Zkladntext3"/>
        <w:numPr>
          <w:ilvl w:val="0"/>
          <w:numId w:val="28"/>
        </w:numPr>
        <w:ind w:hanging="644"/>
        <w:rPr>
          <w:rFonts w:ascii="Arial" w:hAnsi="Arial" w:cs="Arial"/>
          <w:b/>
          <w:bCs/>
          <w:sz w:val="22"/>
          <w:szCs w:val="22"/>
        </w:rPr>
      </w:pPr>
      <w:r w:rsidRPr="005734DB">
        <w:rPr>
          <w:rFonts w:ascii="Arial" w:hAnsi="Arial" w:cs="Arial"/>
          <w:sz w:val="22"/>
          <w:szCs w:val="22"/>
        </w:rPr>
        <w:t xml:space="preserve">Součástí výkonu autorského dozoru </w:t>
      </w:r>
      <w:r w:rsidR="003511BE" w:rsidRPr="005734DB">
        <w:rPr>
          <w:rFonts w:ascii="Arial" w:hAnsi="Arial" w:cs="Arial"/>
          <w:sz w:val="22"/>
          <w:szCs w:val="22"/>
        </w:rPr>
        <w:t xml:space="preserve">je </w:t>
      </w:r>
      <w:r w:rsidRPr="005734DB">
        <w:rPr>
          <w:rFonts w:ascii="Arial" w:hAnsi="Arial" w:cs="Arial"/>
          <w:sz w:val="22"/>
          <w:szCs w:val="22"/>
        </w:rPr>
        <w:t>provád</w:t>
      </w:r>
      <w:r w:rsidR="00B705C1" w:rsidRPr="005734DB">
        <w:rPr>
          <w:rFonts w:ascii="Arial" w:hAnsi="Arial" w:cs="Arial"/>
          <w:sz w:val="22"/>
          <w:szCs w:val="22"/>
        </w:rPr>
        <w:t>ě</w:t>
      </w:r>
      <w:r w:rsidRPr="005734DB">
        <w:rPr>
          <w:rFonts w:ascii="Arial" w:hAnsi="Arial" w:cs="Arial"/>
          <w:sz w:val="22"/>
          <w:szCs w:val="22"/>
        </w:rPr>
        <w:t xml:space="preserve">ní </w:t>
      </w:r>
      <w:r w:rsidR="002B171C" w:rsidRPr="005734DB">
        <w:rPr>
          <w:rFonts w:ascii="Arial" w:hAnsi="Arial" w:cs="Arial"/>
          <w:sz w:val="22"/>
          <w:szCs w:val="22"/>
        </w:rPr>
        <w:t xml:space="preserve">nezbytných </w:t>
      </w:r>
      <w:r w:rsidR="00EC3260" w:rsidRPr="005734DB">
        <w:rPr>
          <w:rFonts w:ascii="Arial" w:hAnsi="Arial" w:cs="Arial"/>
          <w:sz w:val="22"/>
          <w:szCs w:val="22"/>
        </w:rPr>
        <w:t xml:space="preserve">drobných </w:t>
      </w:r>
      <w:r w:rsidR="003511BE" w:rsidRPr="005734DB">
        <w:rPr>
          <w:rFonts w:ascii="Arial" w:hAnsi="Arial" w:cs="Arial"/>
          <w:sz w:val="22"/>
          <w:szCs w:val="22"/>
        </w:rPr>
        <w:t xml:space="preserve">úprav </w:t>
      </w:r>
      <w:r w:rsidRPr="005734DB">
        <w:rPr>
          <w:rFonts w:ascii="Arial" w:hAnsi="Arial" w:cs="Arial"/>
          <w:sz w:val="22"/>
          <w:szCs w:val="22"/>
        </w:rPr>
        <w:t>v projektové dokumentaci,</w:t>
      </w:r>
      <w:r w:rsidR="008A1D16" w:rsidRPr="005734DB">
        <w:rPr>
          <w:rFonts w:ascii="Arial" w:hAnsi="Arial" w:cs="Arial"/>
          <w:sz w:val="22"/>
          <w:szCs w:val="22"/>
        </w:rPr>
        <w:t xml:space="preserve"> které musí být schváleny objednatelem.</w:t>
      </w:r>
      <w:r w:rsidRPr="005734DB">
        <w:rPr>
          <w:rFonts w:ascii="Arial" w:hAnsi="Arial" w:cs="Arial"/>
          <w:sz w:val="22"/>
          <w:szCs w:val="22"/>
        </w:rPr>
        <w:t xml:space="preserve"> </w:t>
      </w:r>
    </w:p>
    <w:p w14:paraId="0B24C18B" w14:textId="4857EFF6" w:rsidR="009B4D42" w:rsidRPr="005734DB" w:rsidRDefault="00EC3260" w:rsidP="009C6AEC">
      <w:pPr>
        <w:pStyle w:val="Zkladntext3"/>
        <w:numPr>
          <w:ilvl w:val="0"/>
          <w:numId w:val="28"/>
        </w:numPr>
        <w:ind w:hanging="644"/>
        <w:rPr>
          <w:rFonts w:ascii="Arial" w:hAnsi="Arial" w:cs="Arial"/>
          <w:b/>
          <w:bCs/>
          <w:sz w:val="22"/>
          <w:szCs w:val="22"/>
        </w:rPr>
      </w:pPr>
      <w:r w:rsidRPr="005734DB">
        <w:rPr>
          <w:rFonts w:ascii="Arial" w:hAnsi="Arial" w:cs="Arial"/>
          <w:sz w:val="22"/>
          <w:szCs w:val="22"/>
        </w:rPr>
        <w:t xml:space="preserve">Součástí autorského dozoru není zpracování </w:t>
      </w:r>
      <w:r w:rsidR="00B705C1" w:rsidRPr="005734DB">
        <w:rPr>
          <w:rFonts w:ascii="Arial" w:hAnsi="Arial" w:cs="Arial"/>
          <w:sz w:val="22"/>
          <w:szCs w:val="22"/>
        </w:rPr>
        <w:t xml:space="preserve">změn </w:t>
      </w:r>
      <w:r w:rsidRPr="005734DB">
        <w:rPr>
          <w:rFonts w:ascii="Arial" w:hAnsi="Arial" w:cs="Arial"/>
          <w:sz w:val="22"/>
          <w:szCs w:val="22"/>
        </w:rPr>
        <w:t>v projektové dokumentaci, které významným způsobem mění projektem navrhované řešení</w:t>
      </w:r>
      <w:r w:rsidR="008A1D16" w:rsidRPr="005734D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5734DB">
        <w:rPr>
          <w:rFonts w:ascii="Arial" w:hAnsi="Arial" w:cs="Arial"/>
          <w:sz w:val="22"/>
          <w:szCs w:val="22"/>
        </w:rPr>
        <w:br/>
      </w:r>
      <w:r w:rsidR="008A1D16" w:rsidRPr="005734DB">
        <w:rPr>
          <w:rFonts w:ascii="Arial" w:hAnsi="Arial" w:cs="Arial"/>
          <w:sz w:val="22"/>
          <w:szCs w:val="22"/>
        </w:rPr>
        <w:t xml:space="preserve">a sledu prací na </w:t>
      </w:r>
      <w:r w:rsidR="002B171C" w:rsidRPr="005734DB">
        <w:rPr>
          <w:rFonts w:ascii="Arial" w:hAnsi="Arial" w:cs="Arial"/>
          <w:sz w:val="22"/>
          <w:szCs w:val="22"/>
        </w:rPr>
        <w:t>stavbě</w:t>
      </w:r>
      <w:r w:rsidR="008A1D16" w:rsidRPr="005734DB">
        <w:rPr>
          <w:rFonts w:ascii="Arial" w:hAnsi="Arial" w:cs="Arial"/>
          <w:sz w:val="22"/>
          <w:szCs w:val="22"/>
        </w:rPr>
        <w:t>, a řada dalších vlivů a změn, včetně zákonných předpisů.</w:t>
      </w:r>
    </w:p>
    <w:p w14:paraId="546077FF" w14:textId="326FE580" w:rsidR="004453EA" w:rsidRPr="009959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995963">
        <w:rPr>
          <w:rFonts w:ascii="Arial" w:hAnsi="Arial" w:cs="Arial"/>
          <w:bCs/>
          <w:snapToGrid w:val="0"/>
          <w:sz w:val="22"/>
          <w:szCs w:val="22"/>
        </w:rPr>
        <w:t xml:space="preserve">V případě potřeby zpracuje </w:t>
      </w:r>
      <w:r w:rsidR="002E2A05" w:rsidRPr="00995963">
        <w:rPr>
          <w:rFonts w:ascii="Arial" w:hAnsi="Arial" w:cs="Arial"/>
          <w:bCs/>
          <w:snapToGrid w:val="0"/>
          <w:sz w:val="22"/>
          <w:szCs w:val="22"/>
        </w:rPr>
        <w:t xml:space="preserve">zhotovitel </w:t>
      </w:r>
      <w:r w:rsidRPr="00995963">
        <w:rPr>
          <w:rFonts w:ascii="Arial" w:hAnsi="Arial" w:cs="Arial"/>
          <w:bCs/>
          <w:snapToGrid w:val="0"/>
          <w:sz w:val="22"/>
          <w:szCs w:val="22"/>
        </w:rPr>
        <w:t xml:space="preserve">dodatečné informace v rámci </w:t>
      </w:r>
      <w:r w:rsidR="002E2A05" w:rsidRPr="00995963">
        <w:rPr>
          <w:rFonts w:ascii="Arial" w:hAnsi="Arial" w:cs="Arial"/>
          <w:bCs/>
          <w:snapToGrid w:val="0"/>
          <w:sz w:val="22"/>
          <w:szCs w:val="22"/>
        </w:rPr>
        <w:t>z</w:t>
      </w:r>
      <w:r w:rsidRPr="00995963">
        <w:rPr>
          <w:rFonts w:ascii="Arial" w:hAnsi="Arial" w:cs="Arial"/>
          <w:bCs/>
          <w:snapToGrid w:val="0"/>
          <w:sz w:val="22"/>
          <w:szCs w:val="22"/>
        </w:rPr>
        <w:t>adávacího</w:t>
      </w:r>
      <w:r w:rsidR="00995963">
        <w:rPr>
          <w:rFonts w:ascii="Arial" w:hAnsi="Arial" w:cs="Arial"/>
          <w:bCs/>
          <w:snapToGrid w:val="0"/>
          <w:sz w:val="22"/>
          <w:szCs w:val="22"/>
        </w:rPr>
        <w:t xml:space="preserve"> </w:t>
      </w:r>
      <w:r w:rsidRPr="00995963">
        <w:rPr>
          <w:rFonts w:ascii="Arial" w:hAnsi="Arial" w:cs="Arial"/>
          <w:bCs/>
          <w:snapToGrid w:val="0"/>
          <w:sz w:val="22"/>
          <w:szCs w:val="22"/>
        </w:rPr>
        <w:t>/</w:t>
      </w:r>
      <w:r w:rsidR="00995963">
        <w:rPr>
          <w:rFonts w:ascii="Arial" w:hAnsi="Arial" w:cs="Arial"/>
          <w:bCs/>
          <w:snapToGrid w:val="0"/>
          <w:sz w:val="22"/>
          <w:szCs w:val="22"/>
        </w:rPr>
        <w:t xml:space="preserve"> </w:t>
      </w:r>
      <w:r w:rsidRPr="00995963">
        <w:rPr>
          <w:rFonts w:ascii="Arial" w:hAnsi="Arial" w:cs="Arial"/>
          <w:bCs/>
          <w:snapToGrid w:val="0"/>
          <w:sz w:val="22"/>
          <w:szCs w:val="22"/>
        </w:rPr>
        <w:t>výběrového řízení veřejné zakáz</w:t>
      </w:r>
      <w:r w:rsidR="002E2A05" w:rsidRPr="00995963">
        <w:rPr>
          <w:rFonts w:ascii="Arial" w:hAnsi="Arial" w:cs="Arial"/>
          <w:bCs/>
          <w:snapToGrid w:val="0"/>
          <w:sz w:val="22"/>
          <w:szCs w:val="22"/>
        </w:rPr>
        <w:t>ky</w:t>
      </w:r>
      <w:r w:rsidRPr="00995963">
        <w:rPr>
          <w:rFonts w:ascii="Arial" w:hAnsi="Arial" w:cs="Arial"/>
          <w:bCs/>
          <w:snapToGrid w:val="0"/>
          <w:sz w:val="22"/>
          <w:szCs w:val="22"/>
        </w:rPr>
        <w:t xml:space="preserve"> na realizaci stavb</w:t>
      </w:r>
      <w:r w:rsidR="002E2A05" w:rsidRPr="00995963">
        <w:rPr>
          <w:rFonts w:ascii="Arial" w:hAnsi="Arial" w:cs="Arial"/>
          <w:bCs/>
          <w:snapToGrid w:val="0"/>
          <w:sz w:val="22"/>
          <w:szCs w:val="22"/>
        </w:rPr>
        <w:t xml:space="preserve">y </w:t>
      </w:r>
      <w:r w:rsidR="008A1C5E" w:rsidRPr="00995963">
        <w:rPr>
          <w:rStyle w:val="l-L2Char"/>
          <w:rFonts w:cs="Arial"/>
          <w:szCs w:val="22"/>
        </w:rPr>
        <w:t>Polní cesta VPC 4 v k.ú. Senec u Rakovníka, Polní cesta HPC 1B v k.ú. Kněževes u Rakovníka</w:t>
      </w:r>
      <w:r w:rsidR="00995963" w:rsidRPr="00995963">
        <w:rPr>
          <w:rStyle w:val="l-L2Char"/>
          <w:rFonts w:cs="Arial"/>
          <w:szCs w:val="22"/>
        </w:rPr>
        <w:t>,</w:t>
      </w:r>
      <w:r w:rsidR="008A1C5E" w:rsidRPr="00995963">
        <w:rPr>
          <w:rFonts w:ascii="Arial" w:hAnsi="Arial" w:cs="Arial"/>
          <w:bCs/>
          <w:snapToGrid w:val="0"/>
          <w:sz w:val="22"/>
          <w:szCs w:val="22"/>
        </w:rPr>
        <w:t xml:space="preserve"> </w:t>
      </w:r>
      <w:r w:rsidR="002E2A05" w:rsidRPr="00995963">
        <w:rPr>
          <w:rFonts w:ascii="Arial" w:hAnsi="Arial" w:cs="Arial"/>
          <w:bCs/>
          <w:snapToGrid w:val="0"/>
          <w:sz w:val="22"/>
          <w:szCs w:val="22"/>
        </w:rPr>
        <w:t>dle projektové dokumentace</w:t>
      </w:r>
      <w:r w:rsidR="00542A63" w:rsidRPr="00995963">
        <w:rPr>
          <w:rFonts w:ascii="Arial" w:hAnsi="Arial" w:cs="Arial"/>
          <w:bCs/>
          <w:snapToGrid w:val="0"/>
          <w:sz w:val="22"/>
          <w:szCs w:val="22"/>
        </w:rPr>
        <w:t>.</w:t>
      </w:r>
      <w:bookmarkEnd w:id="0"/>
    </w:p>
    <w:p w14:paraId="5CF970B9" w14:textId="77777777" w:rsidR="00577773" w:rsidRPr="005734DB" w:rsidRDefault="00577773" w:rsidP="00B83F26">
      <w:pPr>
        <w:tabs>
          <w:tab w:val="left" w:pos="709"/>
        </w:tabs>
        <w:jc w:val="both"/>
        <w:rPr>
          <w:rFonts w:ascii="Arial" w:hAnsi="Arial" w:cs="Arial"/>
          <w:sz w:val="22"/>
          <w:szCs w:val="22"/>
        </w:rPr>
      </w:pPr>
    </w:p>
    <w:p w14:paraId="6866588C" w14:textId="62C61A25" w:rsidR="00A375D5" w:rsidRPr="005734DB" w:rsidRDefault="0003533D" w:rsidP="00B83F26">
      <w:pPr>
        <w:pStyle w:val="Nadpis2"/>
        <w:ind w:firstLine="2"/>
        <w:jc w:val="center"/>
        <w:rPr>
          <w:rFonts w:ascii="Arial" w:hAnsi="Arial" w:cs="Arial"/>
          <w:b/>
          <w:sz w:val="22"/>
          <w:szCs w:val="22"/>
          <w:u w:val="single"/>
        </w:rPr>
      </w:pPr>
      <w:r w:rsidRPr="005734DB">
        <w:rPr>
          <w:rFonts w:ascii="Arial" w:hAnsi="Arial" w:cs="Arial"/>
          <w:b/>
          <w:sz w:val="22"/>
          <w:szCs w:val="22"/>
        </w:rPr>
        <w:t xml:space="preserve">Čl. </w:t>
      </w:r>
      <w:r w:rsidR="00B83F26" w:rsidRPr="005734DB">
        <w:rPr>
          <w:rFonts w:ascii="Arial" w:hAnsi="Arial" w:cs="Arial"/>
          <w:b/>
          <w:sz w:val="22"/>
          <w:szCs w:val="22"/>
        </w:rPr>
        <w:t>IV</w:t>
      </w:r>
    </w:p>
    <w:p w14:paraId="395FEFEA" w14:textId="77777777" w:rsidR="00B83F26" w:rsidRPr="005734DB" w:rsidRDefault="00B83F26" w:rsidP="00B83F26">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Doba plnění</w:t>
      </w:r>
    </w:p>
    <w:p w14:paraId="49FFD507" w14:textId="47F264CA" w:rsidR="00015DD0" w:rsidRPr="005734DB"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5734DB">
        <w:rPr>
          <w:rFonts w:ascii="Arial" w:hAnsi="Arial" w:cs="Arial"/>
          <w:sz w:val="22"/>
          <w:szCs w:val="22"/>
        </w:rPr>
        <w:t>Zhotovitel bude provádět činnosti podle čl. III. této smlouvy ode dne</w:t>
      </w:r>
      <w:r w:rsidR="00DC05CC" w:rsidRPr="005734DB">
        <w:rPr>
          <w:rFonts w:ascii="Arial" w:hAnsi="Arial" w:cs="Arial"/>
          <w:sz w:val="22"/>
          <w:szCs w:val="22"/>
        </w:rPr>
        <w:t xml:space="preserve"> podpisu této smlouvy</w:t>
      </w:r>
      <w:r w:rsidRPr="005734DB">
        <w:rPr>
          <w:rFonts w:ascii="Arial" w:hAnsi="Arial" w:cs="Arial"/>
          <w:sz w:val="22"/>
          <w:szCs w:val="22"/>
        </w:rPr>
        <w:t xml:space="preserve"> do vydání kolaudačního souhlasu</w:t>
      </w:r>
      <w:r w:rsidR="00270033" w:rsidRPr="005734DB">
        <w:rPr>
          <w:rFonts w:ascii="Arial" w:hAnsi="Arial" w:cs="Arial"/>
          <w:sz w:val="22"/>
          <w:szCs w:val="22"/>
        </w:rPr>
        <w:t xml:space="preserve"> na stavbu</w:t>
      </w:r>
      <w:r w:rsidR="007C5C7F" w:rsidRPr="005734DB">
        <w:rPr>
          <w:rFonts w:ascii="Arial" w:hAnsi="Arial" w:cs="Arial"/>
          <w:sz w:val="22"/>
          <w:szCs w:val="22"/>
        </w:rPr>
        <w:t>, případně</w:t>
      </w:r>
      <w:r w:rsidR="00A00B86" w:rsidRPr="005734DB">
        <w:rPr>
          <w:rFonts w:ascii="Arial" w:hAnsi="Arial" w:cs="Arial"/>
          <w:sz w:val="22"/>
          <w:szCs w:val="22"/>
        </w:rPr>
        <w:t xml:space="preserve"> </w:t>
      </w:r>
      <w:r w:rsidR="0085556B" w:rsidRPr="005734DB">
        <w:rPr>
          <w:rFonts w:ascii="Arial" w:hAnsi="Arial" w:cs="Arial"/>
          <w:sz w:val="22"/>
          <w:szCs w:val="22"/>
        </w:rPr>
        <w:t xml:space="preserve">až do doby </w:t>
      </w:r>
      <w:r w:rsidRPr="005734DB">
        <w:rPr>
          <w:rFonts w:ascii="Arial" w:hAnsi="Arial" w:cs="Arial"/>
          <w:sz w:val="22"/>
          <w:szCs w:val="22"/>
        </w:rPr>
        <w:t>odstranění vad</w:t>
      </w:r>
      <w:r w:rsidR="00270033" w:rsidRPr="005734DB">
        <w:rPr>
          <w:rFonts w:ascii="Arial" w:hAnsi="Arial" w:cs="Arial"/>
          <w:sz w:val="22"/>
          <w:szCs w:val="22"/>
        </w:rPr>
        <w:t xml:space="preserve"> </w:t>
      </w:r>
      <w:r w:rsidRPr="005734DB">
        <w:rPr>
          <w:rFonts w:ascii="Arial" w:hAnsi="Arial" w:cs="Arial"/>
          <w:sz w:val="22"/>
          <w:szCs w:val="22"/>
        </w:rPr>
        <w:t>a nedodělků zjištěných při předání stavby</w:t>
      </w:r>
      <w:r w:rsidR="00FD23A6" w:rsidRPr="005734DB">
        <w:rPr>
          <w:rFonts w:ascii="Arial" w:hAnsi="Arial" w:cs="Arial"/>
          <w:sz w:val="22"/>
          <w:szCs w:val="22"/>
        </w:rPr>
        <w:t xml:space="preserve"> nebo při její kolaudaci</w:t>
      </w:r>
      <w:r w:rsidRPr="005734DB">
        <w:rPr>
          <w:rFonts w:ascii="Arial" w:hAnsi="Arial" w:cs="Arial"/>
          <w:sz w:val="22"/>
          <w:szCs w:val="22"/>
        </w:rPr>
        <w:t xml:space="preserve">. </w:t>
      </w:r>
    </w:p>
    <w:p w14:paraId="426EA55E" w14:textId="77777777" w:rsidR="009C6AEC" w:rsidRPr="005734DB"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5734DB" w:rsidRDefault="0003533D" w:rsidP="00A375D5">
      <w:pPr>
        <w:pStyle w:val="Nadpis2"/>
        <w:ind w:firstLine="2"/>
        <w:jc w:val="center"/>
        <w:rPr>
          <w:rFonts w:ascii="Arial" w:hAnsi="Arial" w:cs="Arial"/>
          <w:b/>
          <w:sz w:val="22"/>
          <w:szCs w:val="22"/>
          <w:u w:val="single"/>
        </w:rPr>
      </w:pPr>
      <w:r w:rsidRPr="005734DB">
        <w:rPr>
          <w:rFonts w:ascii="Arial" w:hAnsi="Arial" w:cs="Arial"/>
          <w:b/>
          <w:sz w:val="22"/>
          <w:szCs w:val="22"/>
        </w:rPr>
        <w:t xml:space="preserve">Čl. </w:t>
      </w:r>
      <w:r w:rsidR="00015DD0" w:rsidRPr="005734DB">
        <w:rPr>
          <w:rFonts w:ascii="Arial" w:hAnsi="Arial" w:cs="Arial"/>
          <w:b/>
          <w:sz w:val="22"/>
          <w:szCs w:val="22"/>
        </w:rPr>
        <w:t>V</w:t>
      </w:r>
    </w:p>
    <w:p w14:paraId="6611D943" w14:textId="0912E2BC" w:rsidR="00015DD0" w:rsidRPr="005734DB" w:rsidRDefault="00015DD0" w:rsidP="00A375D5">
      <w:pPr>
        <w:pStyle w:val="Nadpis2"/>
        <w:ind w:firstLine="2"/>
        <w:jc w:val="center"/>
        <w:rPr>
          <w:rFonts w:ascii="Arial" w:hAnsi="Arial" w:cs="Arial"/>
          <w:b/>
          <w:sz w:val="22"/>
          <w:szCs w:val="22"/>
          <w:u w:val="single"/>
        </w:rPr>
      </w:pPr>
      <w:r w:rsidRPr="005734DB">
        <w:rPr>
          <w:rFonts w:ascii="Arial" w:hAnsi="Arial" w:cs="Arial"/>
          <w:b/>
          <w:sz w:val="22"/>
          <w:szCs w:val="22"/>
          <w:u w:val="single"/>
        </w:rPr>
        <w:t>Předání a převzetí plnění</w:t>
      </w:r>
    </w:p>
    <w:p w14:paraId="55C8C0D2" w14:textId="20169928" w:rsidR="00015DD0" w:rsidRPr="005734DB"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5734DB">
        <w:rPr>
          <w:rFonts w:ascii="Arial" w:hAnsi="Arial" w:cs="Arial"/>
          <w:sz w:val="22"/>
          <w:szCs w:val="22"/>
        </w:rPr>
        <w:t>Místem poskytování plnění bude především místo stavby specifikované v čl.</w:t>
      </w:r>
      <w:r w:rsidR="009F145A" w:rsidRPr="005734DB">
        <w:rPr>
          <w:rFonts w:ascii="Arial" w:hAnsi="Arial" w:cs="Arial"/>
          <w:sz w:val="22"/>
          <w:szCs w:val="22"/>
        </w:rPr>
        <w:t xml:space="preserve"> </w:t>
      </w:r>
      <w:r w:rsidRPr="005734DB">
        <w:rPr>
          <w:rFonts w:ascii="Arial" w:hAnsi="Arial" w:cs="Arial"/>
          <w:sz w:val="22"/>
          <w:szCs w:val="22"/>
        </w:rPr>
        <w:t>II odst.</w:t>
      </w:r>
      <w:r w:rsidR="009F145A" w:rsidRPr="005734DB">
        <w:rPr>
          <w:rFonts w:ascii="Arial" w:hAnsi="Arial" w:cs="Arial"/>
          <w:sz w:val="22"/>
          <w:szCs w:val="22"/>
        </w:rPr>
        <w:t xml:space="preserve"> </w:t>
      </w:r>
      <w:r w:rsidRPr="005734DB">
        <w:rPr>
          <w:rFonts w:ascii="Arial" w:hAnsi="Arial" w:cs="Arial"/>
          <w:sz w:val="22"/>
          <w:szCs w:val="22"/>
        </w:rPr>
        <w:t>2</w:t>
      </w:r>
      <w:r w:rsidR="007D089F" w:rsidRPr="005734DB">
        <w:rPr>
          <w:rFonts w:ascii="Arial" w:hAnsi="Arial" w:cs="Arial"/>
          <w:sz w:val="22"/>
          <w:szCs w:val="22"/>
        </w:rPr>
        <w:t>.3</w:t>
      </w:r>
      <w:r w:rsidRPr="005734DB">
        <w:rPr>
          <w:rFonts w:ascii="Arial" w:hAnsi="Arial" w:cs="Arial"/>
          <w:sz w:val="22"/>
          <w:szCs w:val="22"/>
        </w:rPr>
        <w:t xml:space="preserve"> této smlouvy</w:t>
      </w:r>
      <w:r w:rsidR="000E6467" w:rsidRPr="005734DB">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5734DB">
        <w:rPr>
          <w:rFonts w:ascii="Arial" w:hAnsi="Arial" w:cs="Arial"/>
          <w:sz w:val="22"/>
          <w:szCs w:val="22"/>
        </w:rPr>
        <w:t xml:space="preserve">  </w:t>
      </w:r>
    </w:p>
    <w:p w14:paraId="119A1E32" w14:textId="77777777" w:rsidR="00577773" w:rsidRPr="005734DB" w:rsidRDefault="00577773" w:rsidP="00B83F26">
      <w:pPr>
        <w:jc w:val="both"/>
        <w:rPr>
          <w:rFonts w:ascii="Arial" w:hAnsi="Arial" w:cs="Arial"/>
          <w:b/>
          <w:sz w:val="22"/>
          <w:szCs w:val="22"/>
        </w:rPr>
      </w:pPr>
    </w:p>
    <w:p w14:paraId="6D16BE2E" w14:textId="3E066DB5" w:rsidR="00A375D5" w:rsidRPr="005734DB" w:rsidRDefault="0003533D" w:rsidP="00B83F26">
      <w:pPr>
        <w:pStyle w:val="Nadpis2"/>
        <w:ind w:firstLine="2"/>
        <w:jc w:val="center"/>
        <w:rPr>
          <w:rFonts w:ascii="Arial" w:hAnsi="Arial" w:cs="Arial"/>
          <w:b/>
          <w:sz w:val="22"/>
          <w:szCs w:val="22"/>
          <w:u w:val="single"/>
        </w:rPr>
      </w:pPr>
      <w:r w:rsidRPr="005734DB">
        <w:rPr>
          <w:rFonts w:ascii="Arial" w:hAnsi="Arial" w:cs="Arial"/>
          <w:b/>
          <w:sz w:val="22"/>
          <w:szCs w:val="22"/>
        </w:rPr>
        <w:t xml:space="preserve">Čl. </w:t>
      </w:r>
      <w:r w:rsidR="00B83F26" w:rsidRPr="005734DB">
        <w:rPr>
          <w:rFonts w:ascii="Arial" w:hAnsi="Arial" w:cs="Arial"/>
          <w:b/>
          <w:sz w:val="22"/>
          <w:szCs w:val="22"/>
        </w:rPr>
        <w:t>V</w:t>
      </w:r>
      <w:r w:rsidR="000E6467" w:rsidRPr="005734DB">
        <w:rPr>
          <w:rFonts w:ascii="Arial" w:hAnsi="Arial" w:cs="Arial"/>
          <w:b/>
          <w:sz w:val="22"/>
          <w:szCs w:val="22"/>
        </w:rPr>
        <w:t>I</w:t>
      </w:r>
    </w:p>
    <w:p w14:paraId="1C8ACEE4" w14:textId="7913FF31" w:rsidR="00B83F26" w:rsidRPr="005734DB" w:rsidRDefault="00B83F26" w:rsidP="00B83F26">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Práva a povinnosti</w:t>
      </w:r>
    </w:p>
    <w:p w14:paraId="142FD520" w14:textId="77777777" w:rsidR="00B83F26" w:rsidRPr="005734DB"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5734DB">
        <w:rPr>
          <w:rFonts w:ascii="Arial" w:hAnsi="Arial" w:cs="Arial"/>
          <w:sz w:val="22"/>
          <w:szCs w:val="22"/>
          <w:u w:val="single"/>
        </w:rPr>
        <w:t>Povinnosti objednatele:</w:t>
      </w:r>
    </w:p>
    <w:p w14:paraId="0A0FED5E" w14:textId="60E4283C" w:rsidR="00B83F26" w:rsidRPr="005734DB" w:rsidRDefault="00B83F26" w:rsidP="00BB4EEA">
      <w:pPr>
        <w:numPr>
          <w:ilvl w:val="1"/>
          <w:numId w:val="27"/>
        </w:numPr>
        <w:tabs>
          <w:tab w:val="clear" w:pos="705"/>
        </w:tabs>
        <w:ind w:left="709" w:hanging="283"/>
        <w:jc w:val="both"/>
        <w:rPr>
          <w:rFonts w:ascii="Arial" w:hAnsi="Arial" w:cs="Arial"/>
          <w:sz w:val="22"/>
          <w:szCs w:val="22"/>
        </w:rPr>
      </w:pPr>
      <w:r w:rsidRPr="005734DB">
        <w:rPr>
          <w:rFonts w:ascii="Arial" w:hAnsi="Arial" w:cs="Arial"/>
          <w:sz w:val="22"/>
          <w:szCs w:val="22"/>
        </w:rPr>
        <w:t xml:space="preserve">Přizvat zhotovitele ke všem rozhodujícím jednáním souvisejícím s předmětem této smlouvy, resp. předat </w:t>
      </w:r>
      <w:r w:rsidR="009C0CA5" w:rsidRPr="005734DB">
        <w:rPr>
          <w:rFonts w:ascii="Arial" w:hAnsi="Arial" w:cs="Arial"/>
          <w:sz w:val="22"/>
          <w:szCs w:val="22"/>
        </w:rPr>
        <w:t xml:space="preserve">mu </w:t>
      </w:r>
      <w:r w:rsidRPr="005734DB">
        <w:rPr>
          <w:rFonts w:ascii="Arial" w:hAnsi="Arial" w:cs="Arial"/>
          <w:sz w:val="22"/>
          <w:szCs w:val="22"/>
        </w:rPr>
        <w:t>neprodleně zápis nebo informace z jednání, kterých</w:t>
      </w:r>
      <w:r w:rsidR="009F145A" w:rsidRPr="005734DB">
        <w:rPr>
          <w:rFonts w:ascii="Arial" w:hAnsi="Arial" w:cs="Arial"/>
          <w:sz w:val="22"/>
          <w:szCs w:val="22"/>
        </w:rPr>
        <w:t xml:space="preserve"> </w:t>
      </w:r>
      <w:r w:rsidRPr="005734DB">
        <w:rPr>
          <w:rFonts w:ascii="Arial" w:hAnsi="Arial" w:cs="Arial"/>
          <w:sz w:val="22"/>
          <w:szCs w:val="22"/>
        </w:rPr>
        <w:t>se zhotovitel nezúčastnil.</w:t>
      </w:r>
    </w:p>
    <w:p w14:paraId="2011E03B" w14:textId="77777777" w:rsidR="00B83F26" w:rsidRPr="005734DB" w:rsidRDefault="00B83F26" w:rsidP="00BB4EEA">
      <w:pPr>
        <w:numPr>
          <w:ilvl w:val="1"/>
          <w:numId w:val="27"/>
        </w:numPr>
        <w:ind w:hanging="279"/>
        <w:jc w:val="both"/>
        <w:rPr>
          <w:rFonts w:ascii="Arial" w:hAnsi="Arial" w:cs="Arial"/>
          <w:sz w:val="22"/>
          <w:szCs w:val="22"/>
        </w:rPr>
      </w:pPr>
      <w:r w:rsidRPr="005734DB">
        <w:rPr>
          <w:rFonts w:ascii="Arial" w:hAnsi="Arial" w:cs="Arial"/>
          <w:sz w:val="22"/>
          <w:szCs w:val="22"/>
        </w:rPr>
        <w:t>Zabezpečit provedení prací a činností, které nemohou být přeneseny</w:t>
      </w:r>
      <w:r w:rsidR="009F145A" w:rsidRPr="005734DB">
        <w:rPr>
          <w:rFonts w:ascii="Arial" w:hAnsi="Arial" w:cs="Arial"/>
          <w:sz w:val="22"/>
          <w:szCs w:val="22"/>
        </w:rPr>
        <w:t xml:space="preserve"> </w:t>
      </w:r>
      <w:r w:rsidRPr="005734DB">
        <w:rPr>
          <w:rFonts w:ascii="Arial" w:hAnsi="Arial" w:cs="Arial"/>
          <w:sz w:val="22"/>
          <w:szCs w:val="22"/>
        </w:rPr>
        <w:t>na zhotovitele pro nezastupitelnost objednatele.</w:t>
      </w:r>
    </w:p>
    <w:p w14:paraId="2A1A2D32" w14:textId="77777777" w:rsidR="0097470B" w:rsidRPr="005734DB" w:rsidRDefault="00D93301" w:rsidP="0097470B">
      <w:pPr>
        <w:numPr>
          <w:ilvl w:val="1"/>
          <w:numId w:val="27"/>
        </w:numPr>
        <w:ind w:hanging="279"/>
        <w:jc w:val="both"/>
        <w:rPr>
          <w:rFonts w:ascii="Arial" w:hAnsi="Arial" w:cs="Arial"/>
          <w:sz w:val="22"/>
          <w:szCs w:val="22"/>
        </w:rPr>
      </w:pPr>
      <w:r w:rsidRPr="005734DB">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5734DB" w:rsidRDefault="00D93301" w:rsidP="0097470B">
      <w:pPr>
        <w:numPr>
          <w:ilvl w:val="1"/>
          <w:numId w:val="27"/>
        </w:numPr>
        <w:ind w:hanging="279"/>
        <w:jc w:val="both"/>
        <w:rPr>
          <w:rFonts w:ascii="Arial" w:hAnsi="Arial" w:cs="Arial"/>
          <w:sz w:val="22"/>
          <w:szCs w:val="22"/>
        </w:rPr>
      </w:pPr>
      <w:r w:rsidRPr="005734DB">
        <w:rPr>
          <w:rFonts w:ascii="Arial" w:hAnsi="Arial" w:cs="Arial"/>
          <w:sz w:val="22"/>
          <w:szCs w:val="22"/>
        </w:rPr>
        <w:t>Objednatel je oprávněn kontrolovat, zda je plnění poskytováno</w:t>
      </w:r>
      <w:r w:rsidR="009F145A" w:rsidRPr="005734DB">
        <w:rPr>
          <w:rFonts w:ascii="Arial" w:hAnsi="Arial" w:cs="Arial"/>
          <w:sz w:val="22"/>
          <w:szCs w:val="22"/>
        </w:rPr>
        <w:t xml:space="preserve"> </w:t>
      </w:r>
      <w:r w:rsidRPr="005734DB">
        <w:rPr>
          <w:rFonts w:ascii="Arial" w:hAnsi="Arial" w:cs="Arial"/>
          <w:sz w:val="22"/>
          <w:szCs w:val="22"/>
        </w:rPr>
        <w:t xml:space="preserve">zhotovitelem řádně </w:t>
      </w:r>
      <w:r w:rsidR="00B520B5" w:rsidRPr="005734DB">
        <w:rPr>
          <w:rFonts w:ascii="Arial" w:hAnsi="Arial" w:cs="Arial"/>
          <w:sz w:val="22"/>
          <w:szCs w:val="22"/>
        </w:rPr>
        <w:br/>
      </w:r>
      <w:r w:rsidRPr="005734DB">
        <w:rPr>
          <w:rFonts w:ascii="Arial" w:hAnsi="Arial" w:cs="Arial"/>
          <w:sz w:val="22"/>
          <w:szCs w:val="22"/>
        </w:rPr>
        <w:t>a v souladu s touto smlouvou, jeho pokyny a příslušnými právními předpisy.</w:t>
      </w:r>
    </w:p>
    <w:p w14:paraId="4FE9A23C" w14:textId="22F60391" w:rsidR="00531C6F" w:rsidRPr="005734DB"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5734DB">
        <w:rPr>
          <w:rFonts w:ascii="Arial" w:hAnsi="Arial" w:cs="Arial"/>
          <w:sz w:val="22"/>
          <w:szCs w:val="22"/>
        </w:rPr>
        <w:t xml:space="preserve">     </w:t>
      </w:r>
      <w:r w:rsidR="00B83F26" w:rsidRPr="005734DB">
        <w:rPr>
          <w:rFonts w:ascii="Arial" w:hAnsi="Arial" w:cs="Arial"/>
          <w:sz w:val="22"/>
          <w:szCs w:val="22"/>
          <w:u w:val="single"/>
        </w:rPr>
        <w:t>Povinnosti zhotovitele</w:t>
      </w:r>
      <w:r w:rsidR="00B83F26" w:rsidRPr="005734DB">
        <w:rPr>
          <w:rFonts w:ascii="Arial" w:hAnsi="Arial" w:cs="Arial"/>
          <w:sz w:val="22"/>
          <w:szCs w:val="22"/>
        </w:rPr>
        <w:t>:</w:t>
      </w:r>
    </w:p>
    <w:p w14:paraId="5101C784" w14:textId="5228F703" w:rsidR="00B83F26" w:rsidRPr="005734DB" w:rsidRDefault="00B83F26" w:rsidP="00D32776">
      <w:pPr>
        <w:pStyle w:val="Zkladntext2"/>
        <w:numPr>
          <w:ilvl w:val="0"/>
          <w:numId w:val="35"/>
        </w:numPr>
        <w:tabs>
          <w:tab w:val="left" w:pos="1701"/>
        </w:tabs>
        <w:jc w:val="both"/>
        <w:rPr>
          <w:rFonts w:ascii="Arial" w:hAnsi="Arial" w:cs="Arial"/>
          <w:sz w:val="22"/>
          <w:szCs w:val="22"/>
        </w:rPr>
      </w:pPr>
      <w:r w:rsidRPr="005734DB">
        <w:rPr>
          <w:rFonts w:ascii="Arial" w:hAnsi="Arial" w:cs="Arial"/>
          <w:sz w:val="22"/>
          <w:szCs w:val="22"/>
        </w:rPr>
        <w:t xml:space="preserve">Zabezpečovat činnosti, které jsou předmětem této smlouvy, s náležitou </w:t>
      </w:r>
      <w:r w:rsidR="009C0CA5" w:rsidRPr="005734DB">
        <w:rPr>
          <w:rFonts w:ascii="Arial" w:hAnsi="Arial" w:cs="Arial"/>
          <w:sz w:val="22"/>
          <w:szCs w:val="22"/>
        </w:rPr>
        <w:t>péčí</w:t>
      </w:r>
      <w:r w:rsidRPr="005734DB">
        <w:rPr>
          <w:rFonts w:ascii="Arial" w:hAnsi="Arial" w:cs="Arial"/>
          <w:sz w:val="22"/>
          <w:szCs w:val="22"/>
        </w:rPr>
        <w:t xml:space="preserve">, odborností a v souladu se zájmy objednatele. </w:t>
      </w:r>
    </w:p>
    <w:p w14:paraId="4C4FE620" w14:textId="77777777" w:rsidR="00B83F26" w:rsidRPr="005734DB" w:rsidRDefault="00B83F26" w:rsidP="00D32776">
      <w:pPr>
        <w:pStyle w:val="Zkladntext2"/>
        <w:numPr>
          <w:ilvl w:val="0"/>
          <w:numId w:val="35"/>
        </w:numPr>
        <w:tabs>
          <w:tab w:val="left" w:pos="1701"/>
        </w:tabs>
        <w:jc w:val="both"/>
        <w:rPr>
          <w:rFonts w:ascii="Arial" w:hAnsi="Arial" w:cs="Arial"/>
          <w:sz w:val="22"/>
          <w:szCs w:val="22"/>
        </w:rPr>
      </w:pPr>
      <w:r w:rsidRPr="005734DB">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5734DB" w:rsidRDefault="00B83F26" w:rsidP="00D32776">
      <w:pPr>
        <w:pStyle w:val="Zkladntext2"/>
        <w:numPr>
          <w:ilvl w:val="0"/>
          <w:numId w:val="35"/>
        </w:numPr>
        <w:tabs>
          <w:tab w:val="left" w:pos="1701"/>
        </w:tabs>
        <w:jc w:val="both"/>
        <w:rPr>
          <w:rFonts w:ascii="Arial" w:hAnsi="Arial" w:cs="Arial"/>
          <w:sz w:val="22"/>
          <w:szCs w:val="22"/>
        </w:rPr>
      </w:pPr>
      <w:r w:rsidRPr="005734DB">
        <w:rPr>
          <w:rFonts w:ascii="Arial" w:hAnsi="Arial" w:cs="Arial"/>
          <w:sz w:val="22"/>
          <w:szCs w:val="22"/>
        </w:rPr>
        <w:t>Upozornit písemně a bez zbytečného odkladu objednatele na zřejmou nevhodnost jeho pokynů, které by mohly mít za následek vznik škody. V případě,</w:t>
      </w:r>
      <w:r w:rsidR="002213F5" w:rsidRPr="005734DB">
        <w:rPr>
          <w:rFonts w:ascii="Arial" w:hAnsi="Arial" w:cs="Arial"/>
          <w:sz w:val="22"/>
          <w:szCs w:val="22"/>
        </w:rPr>
        <w:t xml:space="preserve"> </w:t>
      </w:r>
      <w:r w:rsidRPr="005734DB">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734DB" w:rsidRDefault="00B83F26" w:rsidP="00D32776">
      <w:pPr>
        <w:pStyle w:val="Zkladntext2"/>
        <w:numPr>
          <w:ilvl w:val="0"/>
          <w:numId w:val="35"/>
        </w:numPr>
        <w:tabs>
          <w:tab w:val="left" w:pos="1701"/>
        </w:tabs>
        <w:jc w:val="both"/>
        <w:rPr>
          <w:rFonts w:ascii="Arial" w:hAnsi="Arial" w:cs="Arial"/>
          <w:sz w:val="22"/>
          <w:szCs w:val="22"/>
        </w:rPr>
      </w:pPr>
      <w:r w:rsidRPr="005734DB">
        <w:rPr>
          <w:rFonts w:ascii="Arial" w:hAnsi="Arial" w:cs="Arial"/>
          <w:sz w:val="22"/>
          <w:szCs w:val="22"/>
        </w:rPr>
        <w:t>Pravidelně informovat objednatele o všech jednáních, ke kterým jím byl zmocněn dle této smlouvy.</w:t>
      </w:r>
    </w:p>
    <w:p w14:paraId="4E849185" w14:textId="77777777" w:rsidR="006B6D36" w:rsidRPr="005734DB" w:rsidRDefault="00EF7CB8" w:rsidP="00D32776">
      <w:pPr>
        <w:pStyle w:val="Zkladntext2"/>
        <w:numPr>
          <w:ilvl w:val="0"/>
          <w:numId w:val="35"/>
        </w:numPr>
        <w:tabs>
          <w:tab w:val="left" w:pos="1701"/>
        </w:tabs>
        <w:jc w:val="both"/>
        <w:rPr>
          <w:rStyle w:val="l-L2Char"/>
          <w:rFonts w:cs="Arial"/>
          <w:snapToGrid/>
          <w:szCs w:val="22"/>
        </w:rPr>
      </w:pPr>
      <w:r w:rsidRPr="005734DB">
        <w:rPr>
          <w:rFonts w:ascii="Arial" w:hAnsi="Arial" w:cs="Arial"/>
          <w:sz w:val="22"/>
          <w:szCs w:val="22"/>
        </w:rPr>
        <w:t>Zhotovitel je povinen včas oznámit objednateli všechny okolnosti, které zjistil při</w:t>
      </w:r>
      <w:r w:rsidR="0054478C" w:rsidRPr="005734DB">
        <w:rPr>
          <w:rFonts w:ascii="Arial" w:hAnsi="Arial" w:cs="Arial"/>
          <w:sz w:val="22"/>
          <w:szCs w:val="22"/>
        </w:rPr>
        <w:t xml:space="preserve"> </w:t>
      </w:r>
      <w:r w:rsidRPr="005734DB">
        <w:rPr>
          <w:rFonts w:ascii="Arial" w:hAnsi="Arial" w:cs="Arial"/>
          <w:sz w:val="22"/>
          <w:szCs w:val="22"/>
        </w:rPr>
        <w:t>poskytování plnění a jež mohou mít vliv na změnu pokynů objednatele.</w:t>
      </w:r>
      <w:r w:rsidR="006B6D36" w:rsidRPr="005734DB">
        <w:rPr>
          <w:rStyle w:val="l-L2Char"/>
          <w:rFonts w:cs="Arial"/>
          <w:szCs w:val="22"/>
        </w:rPr>
        <w:t xml:space="preserve"> </w:t>
      </w:r>
    </w:p>
    <w:p w14:paraId="4ECF6D96" w14:textId="17AB7CA4" w:rsidR="006B6D36" w:rsidRPr="005734DB" w:rsidRDefault="006B6D36" w:rsidP="00D32776">
      <w:pPr>
        <w:pStyle w:val="Zkladntext2"/>
        <w:numPr>
          <w:ilvl w:val="0"/>
          <w:numId w:val="35"/>
        </w:numPr>
        <w:tabs>
          <w:tab w:val="left" w:pos="1701"/>
        </w:tabs>
        <w:jc w:val="both"/>
        <w:rPr>
          <w:rFonts w:ascii="Arial" w:hAnsi="Arial" w:cs="Arial"/>
          <w:sz w:val="22"/>
          <w:szCs w:val="22"/>
        </w:rPr>
      </w:pPr>
      <w:r w:rsidRPr="005734DB">
        <w:rPr>
          <w:rStyle w:val="l-L2Char"/>
          <w:rFonts w:cs="Arial"/>
          <w:szCs w:val="22"/>
        </w:rPr>
        <w:t xml:space="preserve">Zhotovitel je povinen </w:t>
      </w:r>
      <w:r w:rsidR="009C0CA5" w:rsidRPr="005734DB">
        <w:rPr>
          <w:rStyle w:val="l-L2Char"/>
          <w:rFonts w:cs="Arial"/>
          <w:szCs w:val="22"/>
        </w:rPr>
        <w:t xml:space="preserve">plnit Dílo </w:t>
      </w:r>
      <w:r w:rsidRPr="005734DB">
        <w:rPr>
          <w:rStyle w:val="l-L2Char"/>
          <w:rFonts w:cs="Arial"/>
          <w:szCs w:val="22"/>
        </w:rPr>
        <w:t>výhradně svými pověřenými zaměstnanci s dostatečnou kvalifikací.</w:t>
      </w:r>
    </w:p>
    <w:p w14:paraId="4458B08E" w14:textId="6E5623CA" w:rsidR="00653A09" w:rsidRPr="005734DB" w:rsidRDefault="00EF7CB8" w:rsidP="00653A09">
      <w:pPr>
        <w:pStyle w:val="Zkladntext2"/>
        <w:numPr>
          <w:ilvl w:val="0"/>
          <w:numId w:val="35"/>
        </w:numPr>
        <w:tabs>
          <w:tab w:val="left" w:pos="1701"/>
        </w:tabs>
        <w:jc w:val="both"/>
        <w:rPr>
          <w:rFonts w:ascii="Arial" w:hAnsi="Arial" w:cs="Arial"/>
          <w:b/>
          <w:sz w:val="22"/>
          <w:szCs w:val="22"/>
        </w:rPr>
      </w:pPr>
      <w:r w:rsidRPr="005734DB">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5734DB">
        <w:rPr>
          <w:rFonts w:ascii="Arial" w:hAnsi="Arial" w:cs="Arial"/>
          <w:sz w:val="22"/>
          <w:szCs w:val="22"/>
        </w:rPr>
        <w:t>díla</w:t>
      </w:r>
      <w:r w:rsidRPr="005734DB">
        <w:rPr>
          <w:rFonts w:ascii="Arial" w:hAnsi="Arial" w:cs="Arial"/>
          <w:sz w:val="22"/>
          <w:szCs w:val="22"/>
        </w:rPr>
        <w:t xml:space="preserve"> nezpracoval.</w:t>
      </w:r>
    </w:p>
    <w:p w14:paraId="79A7F191" w14:textId="3911746C" w:rsidR="00DC05CC" w:rsidRPr="005734DB" w:rsidRDefault="00DC05CC" w:rsidP="00653A09">
      <w:pPr>
        <w:pStyle w:val="Zkladntext2"/>
        <w:numPr>
          <w:ilvl w:val="0"/>
          <w:numId w:val="35"/>
        </w:numPr>
        <w:tabs>
          <w:tab w:val="left" w:pos="1701"/>
        </w:tabs>
        <w:jc w:val="both"/>
        <w:rPr>
          <w:rFonts w:ascii="Arial" w:hAnsi="Arial" w:cs="Arial"/>
          <w:b/>
          <w:sz w:val="22"/>
          <w:szCs w:val="22"/>
        </w:rPr>
      </w:pPr>
      <w:r w:rsidRPr="005734DB">
        <w:rPr>
          <w:rFonts w:ascii="Arial" w:hAnsi="Arial" w:cs="Arial"/>
          <w:sz w:val="22"/>
          <w:szCs w:val="22"/>
        </w:rPr>
        <w:t>Účastnit se kontrolních dnů stavby</w:t>
      </w:r>
      <w:r w:rsidR="008C61B3" w:rsidRPr="005734DB">
        <w:rPr>
          <w:rFonts w:ascii="Arial" w:hAnsi="Arial" w:cs="Arial"/>
          <w:sz w:val="22"/>
          <w:szCs w:val="22"/>
        </w:rPr>
        <w:t>.</w:t>
      </w:r>
    </w:p>
    <w:p w14:paraId="793503CD" w14:textId="5573B7EB" w:rsidR="00653A09" w:rsidRPr="005734DB" w:rsidRDefault="00DC05CC" w:rsidP="00653A09">
      <w:pPr>
        <w:pStyle w:val="Zkladntext2"/>
        <w:numPr>
          <w:ilvl w:val="0"/>
          <w:numId w:val="35"/>
        </w:numPr>
        <w:tabs>
          <w:tab w:val="left" w:pos="1701"/>
        </w:tabs>
        <w:jc w:val="both"/>
        <w:rPr>
          <w:rFonts w:ascii="Arial" w:hAnsi="Arial" w:cs="Arial"/>
          <w:b/>
          <w:sz w:val="22"/>
          <w:szCs w:val="22"/>
        </w:rPr>
      </w:pPr>
      <w:r w:rsidRPr="005734DB">
        <w:rPr>
          <w:rFonts w:ascii="Arial" w:hAnsi="Arial" w:cs="Arial"/>
          <w:sz w:val="22"/>
          <w:szCs w:val="22"/>
        </w:rPr>
        <w:t>Spolupr</w:t>
      </w:r>
      <w:r w:rsidR="008C61B3" w:rsidRPr="005734DB">
        <w:rPr>
          <w:rFonts w:ascii="Arial" w:hAnsi="Arial" w:cs="Arial"/>
          <w:sz w:val="22"/>
          <w:szCs w:val="22"/>
        </w:rPr>
        <w:t>a</w:t>
      </w:r>
      <w:r w:rsidRPr="005734DB">
        <w:rPr>
          <w:rFonts w:ascii="Arial" w:hAnsi="Arial" w:cs="Arial"/>
          <w:sz w:val="22"/>
          <w:szCs w:val="22"/>
        </w:rPr>
        <w:t>c</w:t>
      </w:r>
      <w:r w:rsidR="008C61B3" w:rsidRPr="005734DB">
        <w:rPr>
          <w:rFonts w:ascii="Arial" w:hAnsi="Arial" w:cs="Arial"/>
          <w:sz w:val="22"/>
          <w:szCs w:val="22"/>
        </w:rPr>
        <w:t>ovat</w:t>
      </w:r>
      <w:r w:rsidRPr="005734DB">
        <w:rPr>
          <w:rFonts w:ascii="Arial" w:hAnsi="Arial" w:cs="Arial"/>
          <w:sz w:val="22"/>
          <w:szCs w:val="22"/>
        </w:rPr>
        <w:t xml:space="preserve"> </w:t>
      </w:r>
      <w:r w:rsidR="00653A09" w:rsidRPr="005734DB">
        <w:rPr>
          <w:rFonts w:ascii="Arial" w:hAnsi="Arial" w:cs="Arial"/>
          <w:sz w:val="22"/>
          <w:szCs w:val="22"/>
        </w:rPr>
        <w:t>při zadávacím řízení na realizaci stavby.</w:t>
      </w:r>
    </w:p>
    <w:p w14:paraId="2D679111" w14:textId="77777777" w:rsidR="00653A09" w:rsidRPr="005734DB" w:rsidRDefault="00653A09" w:rsidP="00653A09">
      <w:pPr>
        <w:pStyle w:val="Zkladntext2"/>
        <w:tabs>
          <w:tab w:val="left" w:pos="1701"/>
        </w:tabs>
        <w:ind w:left="720"/>
        <w:jc w:val="both"/>
        <w:rPr>
          <w:rFonts w:ascii="Arial" w:hAnsi="Arial" w:cs="Arial"/>
          <w:b/>
          <w:sz w:val="22"/>
          <w:szCs w:val="22"/>
        </w:rPr>
      </w:pPr>
    </w:p>
    <w:p w14:paraId="1E42D553" w14:textId="55F7C8DE" w:rsidR="009C0CA5" w:rsidRPr="005734DB" w:rsidRDefault="009C0CA5" w:rsidP="00167C3A">
      <w:pPr>
        <w:pStyle w:val="Zkladntext2"/>
        <w:tabs>
          <w:tab w:val="left" w:pos="1701"/>
        </w:tabs>
        <w:jc w:val="both"/>
        <w:rPr>
          <w:rFonts w:ascii="Arial" w:hAnsi="Arial" w:cs="Arial"/>
          <w:b/>
          <w:sz w:val="22"/>
          <w:szCs w:val="22"/>
        </w:rPr>
      </w:pPr>
    </w:p>
    <w:p w14:paraId="1DE1CA9C" w14:textId="7A2693F7" w:rsidR="00B4061D" w:rsidRPr="005734DB" w:rsidRDefault="00B4061D" w:rsidP="00167C3A">
      <w:pPr>
        <w:pStyle w:val="Zkladntext2"/>
        <w:tabs>
          <w:tab w:val="left" w:pos="1701"/>
        </w:tabs>
        <w:jc w:val="both"/>
        <w:rPr>
          <w:rFonts w:ascii="Arial" w:hAnsi="Arial" w:cs="Arial"/>
          <w:b/>
          <w:sz w:val="22"/>
          <w:szCs w:val="22"/>
        </w:rPr>
      </w:pPr>
    </w:p>
    <w:p w14:paraId="35076E01" w14:textId="77777777" w:rsidR="00B4061D" w:rsidRPr="005734DB" w:rsidRDefault="00B4061D" w:rsidP="00167C3A">
      <w:pPr>
        <w:pStyle w:val="Zkladntext2"/>
        <w:tabs>
          <w:tab w:val="left" w:pos="1701"/>
        </w:tabs>
        <w:jc w:val="both"/>
        <w:rPr>
          <w:rFonts w:ascii="Arial" w:hAnsi="Arial" w:cs="Arial"/>
          <w:b/>
          <w:sz w:val="22"/>
          <w:szCs w:val="22"/>
        </w:rPr>
      </w:pPr>
    </w:p>
    <w:p w14:paraId="2979A1E1" w14:textId="77777777" w:rsidR="0003533D" w:rsidRPr="005734DB" w:rsidRDefault="0003533D" w:rsidP="00167C3A">
      <w:pPr>
        <w:pStyle w:val="Zkladntext2"/>
        <w:tabs>
          <w:tab w:val="left" w:pos="1701"/>
        </w:tabs>
        <w:jc w:val="both"/>
        <w:rPr>
          <w:rFonts w:ascii="Arial" w:hAnsi="Arial" w:cs="Arial"/>
          <w:b/>
          <w:sz w:val="22"/>
          <w:szCs w:val="22"/>
        </w:rPr>
      </w:pPr>
    </w:p>
    <w:p w14:paraId="5B4D9AF2" w14:textId="28D968C9" w:rsidR="009C0CA5" w:rsidRPr="005734DB" w:rsidRDefault="0003533D" w:rsidP="00167C3A">
      <w:pPr>
        <w:pStyle w:val="Zkladntext2"/>
        <w:tabs>
          <w:tab w:val="left" w:pos="1701"/>
        </w:tabs>
        <w:jc w:val="center"/>
        <w:rPr>
          <w:rFonts w:ascii="Arial" w:hAnsi="Arial" w:cs="Arial"/>
          <w:b/>
          <w:sz w:val="22"/>
          <w:szCs w:val="22"/>
        </w:rPr>
      </w:pPr>
      <w:r w:rsidRPr="005734DB">
        <w:rPr>
          <w:rFonts w:ascii="Arial" w:hAnsi="Arial" w:cs="Arial"/>
          <w:b/>
          <w:sz w:val="22"/>
          <w:szCs w:val="22"/>
        </w:rPr>
        <w:t xml:space="preserve">Čl. </w:t>
      </w:r>
      <w:r w:rsidR="009C0CA5" w:rsidRPr="005734DB">
        <w:rPr>
          <w:rFonts w:ascii="Arial" w:hAnsi="Arial" w:cs="Arial"/>
          <w:b/>
          <w:sz w:val="22"/>
          <w:szCs w:val="22"/>
        </w:rPr>
        <w:t>VII</w:t>
      </w:r>
    </w:p>
    <w:p w14:paraId="4B3E1838" w14:textId="77777777" w:rsidR="009C0CA5" w:rsidRPr="005734DB" w:rsidRDefault="009C0CA5" w:rsidP="00167C3A">
      <w:pPr>
        <w:pStyle w:val="Zkladntext2"/>
        <w:tabs>
          <w:tab w:val="left" w:pos="1701"/>
        </w:tabs>
        <w:jc w:val="center"/>
        <w:rPr>
          <w:rFonts w:ascii="Arial" w:hAnsi="Arial" w:cs="Arial"/>
          <w:b/>
          <w:sz w:val="22"/>
          <w:szCs w:val="22"/>
          <w:u w:val="single"/>
        </w:rPr>
      </w:pPr>
      <w:r w:rsidRPr="005734DB">
        <w:rPr>
          <w:rFonts w:ascii="Arial" w:hAnsi="Arial" w:cs="Arial"/>
          <w:b/>
          <w:sz w:val="22"/>
          <w:szCs w:val="22"/>
          <w:u w:val="single"/>
        </w:rPr>
        <w:t>Pojištění zhotovitele</w:t>
      </w:r>
    </w:p>
    <w:p w14:paraId="4B611416" w14:textId="747C2A9A" w:rsidR="00E75F8D" w:rsidRPr="005734DB" w:rsidRDefault="009C0CA5" w:rsidP="00BB4EEA">
      <w:pPr>
        <w:pStyle w:val="Zkladntext2"/>
        <w:numPr>
          <w:ilvl w:val="0"/>
          <w:numId w:val="39"/>
        </w:numPr>
        <w:tabs>
          <w:tab w:val="left" w:pos="1701"/>
        </w:tabs>
        <w:ind w:hanging="720"/>
        <w:jc w:val="both"/>
        <w:rPr>
          <w:rFonts w:ascii="Arial" w:hAnsi="Arial" w:cs="Arial"/>
          <w:sz w:val="22"/>
          <w:szCs w:val="22"/>
        </w:rPr>
      </w:pPr>
      <w:r w:rsidRPr="005734DB">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F1921" w:rsidRPr="00FF1921">
        <w:rPr>
          <w:rFonts w:ascii="Arial" w:hAnsi="Arial" w:cs="Arial"/>
          <w:b/>
          <w:sz w:val="22"/>
          <w:szCs w:val="22"/>
        </w:rPr>
        <w:t xml:space="preserve">150 000,- </w:t>
      </w:r>
      <w:r w:rsidR="00E36A32" w:rsidRPr="00FF1921">
        <w:rPr>
          <w:rFonts w:ascii="Arial" w:hAnsi="Arial" w:cs="Arial"/>
          <w:b/>
          <w:sz w:val="22"/>
          <w:szCs w:val="22"/>
        </w:rPr>
        <w:t>Kč.</w:t>
      </w:r>
      <w:r w:rsidR="00E36A32" w:rsidRPr="005734DB">
        <w:rPr>
          <w:rFonts w:ascii="Arial" w:hAnsi="Arial" w:cs="Arial"/>
        </w:rPr>
        <w:t xml:space="preserve"> </w:t>
      </w:r>
      <w:r w:rsidRPr="005734DB">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5734DB" w:rsidRDefault="00E75F8D" w:rsidP="00DD34EC">
      <w:pPr>
        <w:rPr>
          <w:rFonts w:ascii="Arial" w:hAnsi="Arial" w:cs="Arial"/>
          <w:sz w:val="22"/>
          <w:szCs w:val="22"/>
        </w:rPr>
      </w:pPr>
    </w:p>
    <w:p w14:paraId="1BDE298E" w14:textId="03FE0D2A" w:rsidR="00A375D5" w:rsidRPr="005734DB" w:rsidRDefault="0003533D" w:rsidP="00B83F26">
      <w:pPr>
        <w:pStyle w:val="Nadpis2"/>
        <w:ind w:firstLine="2"/>
        <w:jc w:val="center"/>
        <w:rPr>
          <w:rFonts w:ascii="Arial" w:hAnsi="Arial" w:cs="Arial"/>
          <w:b/>
          <w:sz w:val="22"/>
          <w:szCs w:val="22"/>
          <w:u w:val="single"/>
        </w:rPr>
      </w:pPr>
      <w:r w:rsidRPr="005734DB">
        <w:rPr>
          <w:rFonts w:ascii="Arial" w:hAnsi="Arial" w:cs="Arial"/>
          <w:b/>
          <w:sz w:val="22"/>
          <w:szCs w:val="22"/>
        </w:rPr>
        <w:t xml:space="preserve">Čl. </w:t>
      </w:r>
      <w:r w:rsidR="00B83F26" w:rsidRPr="005734DB">
        <w:rPr>
          <w:rFonts w:ascii="Arial" w:hAnsi="Arial" w:cs="Arial"/>
          <w:b/>
          <w:sz w:val="22"/>
          <w:szCs w:val="22"/>
        </w:rPr>
        <w:t>V</w:t>
      </w:r>
      <w:r w:rsidR="000E6467" w:rsidRPr="005734DB">
        <w:rPr>
          <w:rFonts w:ascii="Arial" w:hAnsi="Arial" w:cs="Arial"/>
          <w:b/>
          <w:sz w:val="22"/>
          <w:szCs w:val="22"/>
        </w:rPr>
        <w:t>I</w:t>
      </w:r>
      <w:r w:rsidR="00B83F26" w:rsidRPr="005734DB">
        <w:rPr>
          <w:rFonts w:ascii="Arial" w:hAnsi="Arial" w:cs="Arial"/>
          <w:b/>
          <w:sz w:val="22"/>
          <w:szCs w:val="22"/>
        </w:rPr>
        <w:t>I</w:t>
      </w:r>
      <w:r w:rsidR="009C0CA5" w:rsidRPr="005734DB">
        <w:rPr>
          <w:rFonts w:ascii="Arial" w:hAnsi="Arial" w:cs="Arial"/>
          <w:b/>
          <w:sz w:val="22"/>
          <w:szCs w:val="22"/>
        </w:rPr>
        <w:t>I</w:t>
      </w:r>
    </w:p>
    <w:p w14:paraId="34ECE874" w14:textId="77777777" w:rsidR="00B83F26" w:rsidRPr="005734DB" w:rsidRDefault="00B83F26" w:rsidP="00B83F26">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Cena předmětu </w:t>
      </w:r>
      <w:r w:rsidR="0085556B" w:rsidRPr="005734DB">
        <w:rPr>
          <w:rFonts w:ascii="Arial" w:hAnsi="Arial" w:cs="Arial"/>
          <w:b/>
          <w:sz w:val="22"/>
          <w:szCs w:val="22"/>
          <w:u w:val="single"/>
        </w:rPr>
        <w:t>díla</w:t>
      </w:r>
    </w:p>
    <w:p w14:paraId="7F9E88FF" w14:textId="77777777" w:rsidR="007C5C7F" w:rsidRPr="005734DB" w:rsidRDefault="007C5C7F" w:rsidP="007C5C7F">
      <w:pPr>
        <w:ind w:left="426"/>
        <w:jc w:val="center"/>
        <w:rPr>
          <w:rFonts w:ascii="Arial" w:hAnsi="Arial" w:cs="Arial"/>
          <w:sz w:val="22"/>
          <w:szCs w:val="22"/>
        </w:rPr>
      </w:pPr>
      <w:r w:rsidRPr="005734DB">
        <w:rPr>
          <w:rFonts w:ascii="Arial" w:hAnsi="Arial" w:cs="Arial"/>
          <w:sz w:val="22"/>
          <w:szCs w:val="22"/>
          <w:highlight w:val="yellow"/>
        </w:rPr>
        <w:t>(nehodící se variantu škrtněte)</w:t>
      </w:r>
    </w:p>
    <w:p w14:paraId="7FFA9D30" w14:textId="023EA954" w:rsidR="007C5C7F" w:rsidRPr="005734DB" w:rsidRDefault="007C5C7F" w:rsidP="007C5C7F">
      <w:pPr>
        <w:ind w:left="426"/>
        <w:jc w:val="center"/>
        <w:rPr>
          <w:rFonts w:ascii="Arial" w:hAnsi="Arial" w:cs="Arial"/>
          <w:b/>
          <w:i/>
          <w:sz w:val="22"/>
          <w:szCs w:val="22"/>
        </w:rPr>
      </w:pPr>
      <w:r w:rsidRPr="005734DB">
        <w:rPr>
          <w:rFonts w:ascii="Arial" w:hAnsi="Arial" w:cs="Arial"/>
          <w:b/>
          <w:i/>
          <w:sz w:val="22"/>
          <w:szCs w:val="22"/>
        </w:rPr>
        <w:t>Varianta A</w:t>
      </w:r>
      <w:r w:rsidR="00C94C75">
        <w:rPr>
          <w:rFonts w:ascii="Arial" w:hAnsi="Arial" w:cs="Arial"/>
          <w:b/>
          <w:i/>
          <w:sz w:val="22"/>
          <w:szCs w:val="22"/>
        </w:rPr>
        <w:t xml:space="preserve"> (</w:t>
      </w:r>
      <w:r w:rsidR="00C94C75" w:rsidRPr="00C94C75">
        <w:rPr>
          <w:rFonts w:ascii="Arial" w:hAnsi="Arial" w:cs="Arial"/>
          <w:b/>
          <w:i/>
          <w:sz w:val="22"/>
          <w:szCs w:val="22"/>
        </w:rPr>
        <w:t>Je-li plátce DPH)</w:t>
      </w:r>
    </w:p>
    <w:p w14:paraId="4C6D32B2" w14:textId="1E533D21" w:rsidR="00761ABA" w:rsidRPr="005734DB" w:rsidRDefault="00254993" w:rsidP="00BB4EEA">
      <w:pPr>
        <w:pStyle w:val="Odstavecseseznamem"/>
        <w:ind w:left="709"/>
        <w:jc w:val="both"/>
        <w:rPr>
          <w:rFonts w:ascii="Arial" w:hAnsi="Arial" w:cs="Arial"/>
          <w:i/>
          <w:sz w:val="22"/>
          <w:szCs w:val="22"/>
        </w:rPr>
      </w:pPr>
      <w:r w:rsidRPr="005734DB">
        <w:rPr>
          <w:rFonts w:ascii="Arial" w:hAnsi="Arial" w:cs="Arial"/>
          <w:i/>
          <w:sz w:val="22"/>
          <w:szCs w:val="22"/>
        </w:rPr>
        <w:t xml:space="preserve">Objednatel se zavazuje zaplatit zhotoviteli za provedení díla cenu ve </w:t>
      </w:r>
      <w:r w:rsidR="007C5C7F" w:rsidRPr="005734DB">
        <w:rPr>
          <w:rFonts w:ascii="Arial" w:hAnsi="Arial" w:cs="Arial"/>
          <w:i/>
          <w:sz w:val="22"/>
          <w:szCs w:val="22"/>
        </w:rPr>
        <w:t>výši</w:t>
      </w:r>
    </w:p>
    <w:p w14:paraId="143EC509" w14:textId="1A8757BB" w:rsidR="00CB4F7C" w:rsidRPr="005734DB" w:rsidRDefault="00761ABA" w:rsidP="00063376">
      <w:pPr>
        <w:pStyle w:val="Odstavecseseznamem"/>
        <w:ind w:left="709"/>
        <w:jc w:val="both"/>
        <w:rPr>
          <w:rFonts w:ascii="Arial" w:hAnsi="Arial" w:cs="Arial"/>
          <w:sz w:val="22"/>
          <w:szCs w:val="22"/>
        </w:rPr>
      </w:pPr>
      <w:r w:rsidRPr="005734DB">
        <w:rPr>
          <w:rFonts w:ascii="Arial" w:hAnsi="Arial" w:cs="Arial"/>
          <w:b/>
          <w:sz w:val="22"/>
          <w:szCs w:val="22"/>
          <w:highlight w:val="yellow"/>
          <w:lang w:val="en-US"/>
        </w:rPr>
        <w:t>[DOPLNIT]</w:t>
      </w:r>
      <w:r w:rsidRPr="005734DB">
        <w:rPr>
          <w:rFonts w:ascii="Arial" w:hAnsi="Arial" w:cs="Arial"/>
          <w:i/>
          <w:sz w:val="22"/>
          <w:szCs w:val="22"/>
        </w:rPr>
        <w:t xml:space="preserve"> </w:t>
      </w:r>
      <w:r w:rsidR="007C5C7F" w:rsidRPr="005734DB">
        <w:rPr>
          <w:rFonts w:ascii="Arial" w:hAnsi="Arial" w:cs="Arial"/>
          <w:i/>
          <w:sz w:val="22"/>
          <w:szCs w:val="22"/>
        </w:rPr>
        <w:t xml:space="preserve"> Kč bez DP</w:t>
      </w:r>
      <w:r w:rsidRPr="005734DB">
        <w:rPr>
          <w:rFonts w:ascii="Arial" w:hAnsi="Arial" w:cs="Arial"/>
          <w:i/>
          <w:sz w:val="22"/>
          <w:szCs w:val="22"/>
          <w:lang w:val="en-US"/>
        </w:rPr>
        <w:t>H</w:t>
      </w:r>
      <w:r w:rsidR="007C5C7F" w:rsidRPr="005734DB">
        <w:rPr>
          <w:rFonts w:ascii="Arial" w:hAnsi="Arial" w:cs="Arial"/>
          <w:i/>
          <w:sz w:val="22"/>
          <w:szCs w:val="22"/>
        </w:rPr>
        <w:t xml:space="preserve"> (slovy:</w:t>
      </w:r>
      <w:r w:rsidR="008E5BF1" w:rsidRPr="005734DB">
        <w:rPr>
          <w:rFonts w:ascii="Arial" w:hAnsi="Arial" w:cs="Arial"/>
          <w:b/>
          <w:sz w:val="22"/>
          <w:szCs w:val="22"/>
          <w:highlight w:val="yellow"/>
          <w:lang w:val="en-US"/>
        </w:rPr>
        <w:t xml:space="preserve"> [DOPLNIT]</w:t>
      </w:r>
      <w:r w:rsidR="008E5BF1" w:rsidRPr="005734DB">
        <w:rPr>
          <w:rFonts w:ascii="Arial" w:hAnsi="Arial" w:cs="Arial"/>
          <w:b/>
          <w:sz w:val="22"/>
          <w:szCs w:val="22"/>
          <w:lang w:val="en-US"/>
        </w:rPr>
        <w:t xml:space="preserve"> </w:t>
      </w:r>
      <w:r w:rsidR="005C23CD" w:rsidRPr="005734DB">
        <w:rPr>
          <w:rFonts w:ascii="Arial" w:hAnsi="Arial" w:cs="Arial"/>
          <w:i/>
          <w:sz w:val="22"/>
          <w:szCs w:val="22"/>
        </w:rPr>
        <w:t>korun</w:t>
      </w:r>
      <w:r w:rsidR="00CE7F49" w:rsidRPr="005734DB">
        <w:rPr>
          <w:rFonts w:ascii="Arial" w:hAnsi="Arial" w:cs="Arial"/>
          <w:i/>
          <w:sz w:val="22"/>
          <w:szCs w:val="22"/>
        </w:rPr>
        <w:t xml:space="preserve"> </w:t>
      </w:r>
      <w:r w:rsidR="005C23CD" w:rsidRPr="005734DB">
        <w:rPr>
          <w:rFonts w:ascii="Arial" w:hAnsi="Arial" w:cs="Arial"/>
          <w:i/>
          <w:sz w:val="22"/>
          <w:szCs w:val="22"/>
        </w:rPr>
        <w:t>českých</w:t>
      </w:r>
      <w:r w:rsidR="007C5C7F" w:rsidRPr="005734DB">
        <w:rPr>
          <w:rFonts w:ascii="Arial" w:hAnsi="Arial" w:cs="Arial"/>
          <w:i/>
          <w:sz w:val="22"/>
          <w:szCs w:val="22"/>
        </w:rPr>
        <w:t>.).</w:t>
      </w:r>
      <w:r w:rsidR="008E5BF1" w:rsidRPr="005734DB">
        <w:rPr>
          <w:rFonts w:ascii="Arial" w:hAnsi="Arial" w:cs="Arial"/>
          <w:i/>
          <w:sz w:val="22"/>
          <w:szCs w:val="22"/>
        </w:rPr>
        <w:t xml:space="preserve"> </w:t>
      </w:r>
      <w:r w:rsidR="007C5C7F" w:rsidRPr="005734DB">
        <w:rPr>
          <w:rFonts w:ascii="Arial" w:hAnsi="Arial" w:cs="Arial"/>
          <w:i/>
          <w:sz w:val="22"/>
          <w:szCs w:val="22"/>
        </w:rPr>
        <w:t xml:space="preserve">Výše </w:t>
      </w:r>
      <w:r w:rsidR="00254993" w:rsidRPr="005734DB">
        <w:rPr>
          <w:rFonts w:ascii="Arial" w:hAnsi="Arial" w:cs="Arial"/>
          <w:i/>
          <w:sz w:val="22"/>
          <w:szCs w:val="22"/>
        </w:rPr>
        <w:t>ceny</w:t>
      </w:r>
      <w:r w:rsidR="007C5C7F" w:rsidRPr="005734DB">
        <w:rPr>
          <w:rFonts w:ascii="Arial" w:hAnsi="Arial" w:cs="Arial"/>
          <w:i/>
          <w:sz w:val="22"/>
          <w:szCs w:val="22"/>
        </w:rPr>
        <w:t xml:space="preserve"> byla stanovena dohodou smluvních stran na základě nabídky </w:t>
      </w:r>
      <w:r w:rsidR="002C491C" w:rsidRPr="005734DB">
        <w:rPr>
          <w:rFonts w:ascii="Arial" w:hAnsi="Arial" w:cs="Arial"/>
          <w:i/>
          <w:sz w:val="22"/>
          <w:szCs w:val="22"/>
        </w:rPr>
        <w:t xml:space="preserve">zhotovitele </w:t>
      </w:r>
      <w:r w:rsidR="007C5C7F" w:rsidRPr="005734DB">
        <w:rPr>
          <w:rFonts w:ascii="Arial" w:hAnsi="Arial" w:cs="Arial"/>
          <w:i/>
          <w:sz w:val="22"/>
          <w:szCs w:val="22"/>
        </w:rPr>
        <w:t>ze dne</w:t>
      </w:r>
      <w:r w:rsidR="008E5BF1" w:rsidRPr="005734DB">
        <w:rPr>
          <w:rFonts w:ascii="Arial" w:hAnsi="Arial" w:cs="Arial"/>
          <w:i/>
          <w:sz w:val="22"/>
          <w:szCs w:val="22"/>
        </w:rPr>
        <w:t xml:space="preserve"> </w:t>
      </w:r>
      <w:r w:rsidR="008E5BF1" w:rsidRPr="005734DB">
        <w:rPr>
          <w:rFonts w:ascii="Arial" w:hAnsi="Arial" w:cs="Arial"/>
          <w:b/>
          <w:sz w:val="22"/>
          <w:szCs w:val="22"/>
          <w:highlight w:val="yellow"/>
          <w:lang w:val="en-US"/>
        </w:rPr>
        <w:t>[DOPLNIT]</w:t>
      </w:r>
      <w:r w:rsidR="00815F47" w:rsidRPr="005734DB">
        <w:rPr>
          <w:rFonts w:ascii="Arial" w:hAnsi="Arial" w:cs="Arial"/>
          <w:i/>
          <w:sz w:val="22"/>
          <w:szCs w:val="22"/>
        </w:rPr>
        <w:t>.</w:t>
      </w:r>
      <w:r w:rsidR="007C5C7F" w:rsidRPr="005734DB">
        <w:rPr>
          <w:rFonts w:ascii="Arial" w:hAnsi="Arial" w:cs="Arial"/>
          <w:i/>
          <w:sz w:val="22"/>
          <w:szCs w:val="22"/>
        </w:rPr>
        <w:t xml:space="preserve"> Tato </w:t>
      </w:r>
      <w:r w:rsidR="00254993" w:rsidRPr="005734DB">
        <w:rPr>
          <w:rFonts w:ascii="Arial" w:hAnsi="Arial" w:cs="Arial"/>
          <w:i/>
          <w:sz w:val="22"/>
          <w:szCs w:val="22"/>
        </w:rPr>
        <w:t>cena</w:t>
      </w:r>
      <w:r w:rsidR="007C5C7F" w:rsidRPr="005734DB">
        <w:rPr>
          <w:rFonts w:ascii="Arial" w:hAnsi="Arial" w:cs="Arial"/>
          <w:i/>
          <w:sz w:val="22"/>
          <w:szCs w:val="22"/>
        </w:rPr>
        <w:t xml:space="preserve"> je</w:t>
      </w:r>
      <w:r w:rsidR="00A22E65" w:rsidRPr="005734DB">
        <w:rPr>
          <w:rFonts w:ascii="Arial" w:hAnsi="Arial" w:cs="Arial"/>
          <w:i/>
          <w:sz w:val="22"/>
          <w:szCs w:val="22"/>
        </w:rPr>
        <w:t xml:space="preserve"> konečná,</w:t>
      </w:r>
      <w:r w:rsidR="007C5C7F" w:rsidRPr="005734DB">
        <w:rPr>
          <w:rFonts w:ascii="Arial" w:hAnsi="Arial" w:cs="Arial"/>
          <w:i/>
          <w:sz w:val="22"/>
          <w:szCs w:val="22"/>
        </w:rPr>
        <w:t xml:space="preserve"> nejvýše přípustná a nepřekročitelná. </w:t>
      </w:r>
      <w:r w:rsidR="00063376" w:rsidRPr="005734DB">
        <w:rPr>
          <w:rFonts w:ascii="Arial" w:hAnsi="Arial" w:cs="Arial"/>
          <w:sz w:val="22"/>
          <w:szCs w:val="22"/>
        </w:rPr>
        <w:t>V ceně jsou zahrnuty veškeré náklady poskytovatele související s komplexním zajištěním celého předmětu smlouvy</w:t>
      </w:r>
      <w:r w:rsidR="002233D7" w:rsidRPr="005734DB">
        <w:rPr>
          <w:rFonts w:ascii="Arial" w:hAnsi="Arial" w:cs="Arial"/>
          <w:sz w:val="22"/>
          <w:szCs w:val="22"/>
        </w:rPr>
        <w:t>.</w:t>
      </w:r>
    </w:p>
    <w:p w14:paraId="4719B31A" w14:textId="77777777" w:rsidR="005C23CD" w:rsidRPr="005734DB" w:rsidRDefault="005C23CD" w:rsidP="005C23CD">
      <w:pPr>
        <w:ind w:left="709"/>
        <w:jc w:val="both"/>
        <w:rPr>
          <w:rFonts w:ascii="Arial" w:hAnsi="Arial" w:cs="Arial"/>
          <w:i/>
          <w:sz w:val="22"/>
          <w:szCs w:val="22"/>
        </w:rPr>
      </w:pPr>
      <w:r w:rsidRPr="005734DB">
        <w:rPr>
          <w:rFonts w:ascii="Arial" w:hAnsi="Arial" w:cs="Arial"/>
          <w:i/>
          <w:sz w:val="22"/>
          <w:szCs w:val="22"/>
        </w:rPr>
        <w:t xml:space="preserve">Zhotovitel je plátcem DPH, která bude účtována podle předpisů platných v době účtování. </w:t>
      </w:r>
    </w:p>
    <w:p w14:paraId="3FF8B533" w14:textId="77777777" w:rsidR="007C5C7F" w:rsidRPr="005734DB" w:rsidRDefault="007C5C7F" w:rsidP="005C23CD">
      <w:pPr>
        <w:ind w:left="709"/>
        <w:jc w:val="both"/>
        <w:rPr>
          <w:rFonts w:ascii="Arial" w:hAnsi="Arial" w:cs="Arial"/>
          <w:i/>
          <w:sz w:val="22"/>
          <w:szCs w:val="22"/>
        </w:rPr>
      </w:pPr>
      <w:r w:rsidRPr="005734DB">
        <w:rPr>
          <w:rFonts w:ascii="Arial" w:hAnsi="Arial" w:cs="Arial"/>
          <w:i/>
          <w:sz w:val="22"/>
          <w:szCs w:val="22"/>
        </w:rPr>
        <w:t xml:space="preserve">Výši celkové ceny </w:t>
      </w:r>
      <w:r w:rsidR="00254993" w:rsidRPr="005734DB">
        <w:rPr>
          <w:rFonts w:ascii="Arial" w:hAnsi="Arial" w:cs="Arial"/>
          <w:i/>
          <w:sz w:val="22"/>
          <w:szCs w:val="22"/>
        </w:rPr>
        <w:t>díla</w:t>
      </w:r>
      <w:r w:rsidRPr="005734DB">
        <w:rPr>
          <w:rFonts w:ascii="Arial" w:hAnsi="Arial" w:cs="Arial"/>
          <w:i/>
          <w:sz w:val="22"/>
          <w:szCs w:val="22"/>
        </w:rPr>
        <w:t xml:space="preserve"> je možné změnit, dojde-li ke změně sazby DPH. </w:t>
      </w:r>
    </w:p>
    <w:p w14:paraId="434C4DAE" w14:textId="77777777" w:rsidR="007C5C7F" w:rsidRPr="005734DB"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5734DB"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5734DB"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5734DB" w:rsidRDefault="00F66E65" w:rsidP="002E2046">
            <w:pPr>
              <w:jc w:val="center"/>
              <w:rPr>
                <w:rFonts w:ascii="Arial" w:hAnsi="Arial" w:cs="Arial"/>
                <w:b/>
                <w:bCs/>
                <w:color w:val="000000"/>
                <w:sz w:val="22"/>
                <w:szCs w:val="22"/>
              </w:rPr>
            </w:pPr>
            <w:r w:rsidRPr="005734DB">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5734DB" w:rsidRDefault="00F66E65" w:rsidP="00F66E65">
            <w:pPr>
              <w:jc w:val="center"/>
              <w:rPr>
                <w:rFonts w:ascii="Arial" w:hAnsi="Arial" w:cs="Arial"/>
                <w:b/>
                <w:bCs/>
                <w:color w:val="000000"/>
                <w:sz w:val="22"/>
                <w:szCs w:val="22"/>
              </w:rPr>
            </w:pPr>
            <w:r w:rsidRPr="005734DB">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5734DB" w:rsidRDefault="00F66E65" w:rsidP="002E2046">
            <w:pPr>
              <w:jc w:val="center"/>
              <w:rPr>
                <w:rFonts w:ascii="Arial" w:hAnsi="Arial" w:cs="Arial"/>
                <w:b/>
                <w:bCs/>
                <w:color w:val="000000"/>
                <w:sz w:val="22"/>
                <w:szCs w:val="22"/>
              </w:rPr>
            </w:pPr>
            <w:r w:rsidRPr="005734DB">
              <w:rPr>
                <w:rFonts w:ascii="Arial" w:hAnsi="Arial" w:cs="Arial"/>
                <w:b/>
                <w:bCs/>
                <w:color w:val="000000"/>
                <w:sz w:val="22"/>
                <w:szCs w:val="22"/>
              </w:rPr>
              <w:t>Cena včetně DPH (Kč)</w:t>
            </w:r>
          </w:p>
        </w:tc>
      </w:tr>
      <w:tr w:rsidR="00F66E65" w:rsidRPr="005734DB"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5734DB" w:rsidRDefault="005F687B" w:rsidP="005F687B">
            <w:pPr>
              <w:rPr>
                <w:rFonts w:ascii="Arial" w:hAnsi="Arial" w:cs="Arial"/>
                <w:b/>
                <w:bCs/>
                <w:color w:val="000000"/>
                <w:sz w:val="22"/>
                <w:szCs w:val="22"/>
              </w:rPr>
            </w:pPr>
            <w:r w:rsidRPr="005734DB">
              <w:rPr>
                <w:rFonts w:ascii="Arial" w:hAnsi="Arial" w:cs="Arial"/>
                <w:b/>
                <w:bCs/>
                <w:color w:val="000000"/>
                <w:sz w:val="22"/>
                <w:szCs w:val="22"/>
              </w:rPr>
              <w:t>V</w:t>
            </w:r>
            <w:r w:rsidR="00F66E65" w:rsidRPr="005734DB">
              <w:rPr>
                <w:rFonts w:ascii="Arial" w:hAnsi="Arial" w:cs="Arial"/>
                <w:b/>
                <w:bCs/>
                <w:color w:val="000000"/>
                <w:sz w:val="22"/>
                <w:szCs w:val="22"/>
              </w:rPr>
              <w:t>ýkon autorského dozoru</w:t>
            </w:r>
          </w:p>
          <w:p w14:paraId="2471666E" w14:textId="77777777" w:rsidR="005F687B" w:rsidRPr="005734DB" w:rsidRDefault="005F687B" w:rsidP="00F66E65">
            <w:pPr>
              <w:rPr>
                <w:rFonts w:ascii="Arial" w:hAnsi="Arial" w:cs="Arial"/>
                <w:b/>
                <w:bCs/>
                <w:color w:val="000000"/>
                <w:sz w:val="22"/>
                <w:szCs w:val="22"/>
              </w:rPr>
            </w:pPr>
          </w:p>
        </w:tc>
      </w:tr>
      <w:tr w:rsidR="00F66E65" w:rsidRPr="005734DB"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5734DB"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5734DB" w:rsidRDefault="00F66E65" w:rsidP="002E2046">
            <w:pPr>
              <w:rPr>
                <w:rFonts w:ascii="Arial" w:hAnsi="Arial" w:cs="Arial"/>
                <w:color w:val="000000"/>
                <w:sz w:val="22"/>
                <w:szCs w:val="22"/>
              </w:rPr>
            </w:pPr>
            <w:r w:rsidRPr="005734D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5734DB" w:rsidRDefault="00F66E65" w:rsidP="002E2046">
            <w:pPr>
              <w:rPr>
                <w:rFonts w:ascii="Arial" w:hAnsi="Arial" w:cs="Arial"/>
                <w:color w:val="000000"/>
                <w:sz w:val="22"/>
                <w:szCs w:val="22"/>
              </w:rPr>
            </w:pPr>
            <w:r w:rsidRPr="005734D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5734DB" w:rsidRDefault="00F66E65" w:rsidP="002E2046">
            <w:pPr>
              <w:rPr>
                <w:rFonts w:ascii="Arial" w:hAnsi="Arial" w:cs="Arial"/>
                <w:color w:val="000000"/>
                <w:sz w:val="22"/>
                <w:szCs w:val="22"/>
              </w:rPr>
            </w:pPr>
            <w:r w:rsidRPr="005734DB">
              <w:rPr>
                <w:rFonts w:ascii="Arial" w:hAnsi="Arial" w:cs="Arial"/>
                <w:color w:val="000000"/>
                <w:sz w:val="22"/>
                <w:szCs w:val="22"/>
              </w:rPr>
              <w:t> </w:t>
            </w:r>
          </w:p>
        </w:tc>
      </w:tr>
      <w:tr w:rsidR="003E757C" w:rsidRPr="005734DB"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5734DB"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5734DB"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5734DB"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5734DB" w:rsidRDefault="003E757C" w:rsidP="002E2046">
            <w:pPr>
              <w:rPr>
                <w:rFonts w:ascii="Arial" w:hAnsi="Arial" w:cs="Arial"/>
                <w:color w:val="000000"/>
                <w:sz w:val="22"/>
                <w:szCs w:val="22"/>
              </w:rPr>
            </w:pPr>
          </w:p>
        </w:tc>
      </w:tr>
      <w:tr w:rsidR="00F66E65" w:rsidRPr="005734DB"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5734DB" w:rsidRDefault="00F66E65" w:rsidP="002E2046">
            <w:pPr>
              <w:jc w:val="right"/>
              <w:rPr>
                <w:rFonts w:ascii="Arial" w:hAnsi="Arial" w:cs="Arial"/>
                <w:b/>
                <w:bCs/>
                <w:color w:val="000000"/>
                <w:sz w:val="22"/>
                <w:szCs w:val="22"/>
              </w:rPr>
            </w:pPr>
            <w:r w:rsidRPr="005734DB">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5734DB" w:rsidRDefault="00F66E65" w:rsidP="002E2046">
            <w:pPr>
              <w:rPr>
                <w:rFonts w:ascii="Arial" w:hAnsi="Arial" w:cs="Arial"/>
                <w:b/>
                <w:bCs/>
                <w:color w:val="000000"/>
                <w:sz w:val="22"/>
                <w:szCs w:val="22"/>
              </w:rPr>
            </w:pPr>
            <w:r w:rsidRPr="005734DB">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5734DB" w:rsidRDefault="00F66E65" w:rsidP="002E2046">
            <w:pPr>
              <w:rPr>
                <w:rFonts w:ascii="Arial" w:hAnsi="Arial" w:cs="Arial"/>
                <w:b/>
                <w:bCs/>
                <w:color w:val="000000"/>
                <w:sz w:val="22"/>
                <w:szCs w:val="22"/>
              </w:rPr>
            </w:pPr>
            <w:r w:rsidRPr="005734DB">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5734DB" w:rsidRDefault="00F66E65" w:rsidP="002E2046">
            <w:pPr>
              <w:rPr>
                <w:rFonts w:ascii="Arial" w:hAnsi="Arial" w:cs="Arial"/>
                <w:b/>
                <w:bCs/>
                <w:color w:val="000000"/>
                <w:sz w:val="22"/>
                <w:szCs w:val="22"/>
              </w:rPr>
            </w:pPr>
            <w:r w:rsidRPr="005734DB">
              <w:rPr>
                <w:rFonts w:ascii="Arial" w:hAnsi="Arial" w:cs="Arial"/>
                <w:b/>
                <w:bCs/>
                <w:color w:val="000000"/>
                <w:sz w:val="22"/>
                <w:szCs w:val="22"/>
              </w:rPr>
              <w:t> </w:t>
            </w:r>
          </w:p>
        </w:tc>
      </w:tr>
    </w:tbl>
    <w:p w14:paraId="509042F8" w14:textId="5A703752" w:rsidR="005F687B" w:rsidRPr="005734DB" w:rsidRDefault="005F687B" w:rsidP="00BB4EEA">
      <w:pPr>
        <w:jc w:val="both"/>
        <w:rPr>
          <w:rFonts w:ascii="Arial" w:hAnsi="Arial" w:cs="Arial"/>
          <w:sz w:val="22"/>
          <w:szCs w:val="22"/>
        </w:rPr>
      </w:pPr>
    </w:p>
    <w:p w14:paraId="49660008" w14:textId="77777777" w:rsidR="005F687B" w:rsidRPr="00C94C75" w:rsidRDefault="005F687B" w:rsidP="00C94C75">
      <w:pPr>
        <w:ind w:left="426"/>
        <w:jc w:val="center"/>
        <w:rPr>
          <w:rFonts w:ascii="Arial" w:hAnsi="Arial" w:cs="Arial"/>
          <w:b/>
          <w:sz w:val="22"/>
          <w:szCs w:val="22"/>
        </w:rPr>
      </w:pPr>
    </w:p>
    <w:p w14:paraId="691C07DF" w14:textId="4D96B4D5" w:rsidR="007C5C7F" w:rsidRPr="005734DB" w:rsidRDefault="007C5C7F" w:rsidP="007C5C7F">
      <w:pPr>
        <w:ind w:left="426"/>
        <w:jc w:val="center"/>
        <w:rPr>
          <w:rFonts w:ascii="Arial" w:hAnsi="Arial" w:cs="Arial"/>
          <w:b/>
          <w:sz w:val="22"/>
          <w:szCs w:val="22"/>
        </w:rPr>
      </w:pPr>
      <w:r w:rsidRPr="005734DB">
        <w:rPr>
          <w:rFonts w:ascii="Arial" w:hAnsi="Arial" w:cs="Arial"/>
          <w:b/>
          <w:sz w:val="22"/>
          <w:szCs w:val="22"/>
        </w:rPr>
        <w:t>Varianta B</w:t>
      </w:r>
      <w:r w:rsidR="00C94C75">
        <w:rPr>
          <w:rFonts w:ascii="Arial" w:hAnsi="Arial" w:cs="Arial"/>
          <w:b/>
          <w:sz w:val="22"/>
          <w:szCs w:val="22"/>
        </w:rPr>
        <w:t xml:space="preserve"> (Není</w:t>
      </w:r>
      <w:r w:rsidR="00C94C75" w:rsidRPr="00C94C75">
        <w:rPr>
          <w:rFonts w:ascii="Arial" w:hAnsi="Arial" w:cs="Arial"/>
          <w:b/>
          <w:sz w:val="22"/>
          <w:szCs w:val="22"/>
        </w:rPr>
        <w:t>-li plátce DPH)</w:t>
      </w:r>
    </w:p>
    <w:p w14:paraId="7366F576" w14:textId="6217B132" w:rsidR="00254993" w:rsidRPr="005734DB" w:rsidRDefault="00254993" w:rsidP="00BB4EEA">
      <w:pPr>
        <w:pStyle w:val="Odstavecseseznamem"/>
        <w:ind w:left="284"/>
        <w:jc w:val="both"/>
        <w:rPr>
          <w:rFonts w:ascii="Arial" w:hAnsi="Arial" w:cs="Arial"/>
          <w:i/>
          <w:sz w:val="22"/>
          <w:szCs w:val="22"/>
        </w:rPr>
      </w:pPr>
      <w:r w:rsidRPr="005734DB">
        <w:rPr>
          <w:rFonts w:ascii="Arial" w:hAnsi="Arial" w:cs="Arial"/>
          <w:i/>
          <w:sz w:val="22"/>
          <w:szCs w:val="22"/>
        </w:rPr>
        <w:t>Objednatel se zavazuje zaplatit zhotoviteli za provedení díla cenu ve výš</w:t>
      </w:r>
      <w:r w:rsidR="00CE7F49" w:rsidRPr="005734DB">
        <w:rPr>
          <w:rFonts w:ascii="Arial" w:hAnsi="Arial" w:cs="Arial"/>
          <w:i/>
          <w:sz w:val="22"/>
          <w:szCs w:val="22"/>
        </w:rPr>
        <w:t>i</w:t>
      </w:r>
      <w:r w:rsidR="005C23CD" w:rsidRPr="005734DB">
        <w:rPr>
          <w:rFonts w:ascii="Arial" w:hAnsi="Arial" w:cs="Arial"/>
          <w:i/>
          <w:sz w:val="22"/>
          <w:szCs w:val="22"/>
        </w:rPr>
        <w:t xml:space="preserve">                       </w:t>
      </w:r>
      <w:r w:rsidR="00761ABA" w:rsidRPr="005734DB">
        <w:rPr>
          <w:rFonts w:ascii="Arial" w:hAnsi="Arial" w:cs="Arial"/>
          <w:b/>
          <w:sz w:val="22"/>
          <w:szCs w:val="22"/>
          <w:highlight w:val="yellow"/>
          <w:lang w:val="en-US"/>
        </w:rPr>
        <w:t>[DOPLNIT]</w:t>
      </w:r>
      <w:r w:rsidR="00761ABA" w:rsidRPr="005734DB">
        <w:rPr>
          <w:rFonts w:ascii="Arial" w:hAnsi="Arial" w:cs="Arial"/>
          <w:i/>
          <w:sz w:val="22"/>
          <w:szCs w:val="22"/>
        </w:rPr>
        <w:t xml:space="preserve"> </w:t>
      </w:r>
      <w:r w:rsidRPr="005734DB">
        <w:rPr>
          <w:rFonts w:ascii="Arial" w:hAnsi="Arial" w:cs="Arial"/>
          <w:i/>
          <w:sz w:val="22"/>
          <w:szCs w:val="22"/>
        </w:rPr>
        <w:t xml:space="preserve">Kč </w:t>
      </w:r>
      <w:r w:rsidR="000B3EB9" w:rsidRPr="005734DB">
        <w:rPr>
          <w:rFonts w:ascii="Arial" w:hAnsi="Arial" w:cs="Arial"/>
          <w:i/>
          <w:sz w:val="22"/>
          <w:szCs w:val="22"/>
        </w:rPr>
        <w:t>včetně</w:t>
      </w:r>
      <w:r w:rsidRPr="005734DB">
        <w:rPr>
          <w:rFonts w:ascii="Arial" w:hAnsi="Arial" w:cs="Arial"/>
          <w:i/>
          <w:sz w:val="22"/>
          <w:szCs w:val="22"/>
        </w:rPr>
        <w:t xml:space="preserve"> DPH </w:t>
      </w:r>
      <w:r w:rsidR="007C5C7F" w:rsidRPr="005734DB">
        <w:rPr>
          <w:rFonts w:ascii="Arial" w:hAnsi="Arial" w:cs="Arial"/>
          <w:i/>
          <w:sz w:val="22"/>
          <w:szCs w:val="22"/>
        </w:rPr>
        <w:t xml:space="preserve"> (slovy:</w:t>
      </w:r>
      <w:r w:rsidR="00AF083C" w:rsidRPr="005734DB">
        <w:rPr>
          <w:rFonts w:ascii="Arial" w:hAnsi="Arial" w:cs="Arial"/>
          <w:b/>
          <w:sz w:val="22"/>
          <w:szCs w:val="22"/>
          <w:highlight w:val="yellow"/>
          <w:lang w:val="en-US"/>
        </w:rPr>
        <w:t xml:space="preserve"> [DOPLNIT]</w:t>
      </w:r>
      <w:r w:rsidR="005C23CD" w:rsidRPr="005734DB">
        <w:rPr>
          <w:rFonts w:ascii="Arial" w:hAnsi="Arial" w:cs="Arial"/>
          <w:i/>
          <w:sz w:val="22"/>
          <w:szCs w:val="22"/>
        </w:rPr>
        <w:t>korun českých</w:t>
      </w:r>
      <w:r w:rsidR="007C5C7F" w:rsidRPr="005734DB">
        <w:rPr>
          <w:rFonts w:ascii="Arial" w:hAnsi="Arial" w:cs="Arial"/>
          <w:i/>
          <w:sz w:val="22"/>
          <w:szCs w:val="22"/>
        </w:rPr>
        <w:t xml:space="preserve">.). </w:t>
      </w:r>
    </w:p>
    <w:p w14:paraId="4FE3AEF2" w14:textId="63F32BFD" w:rsidR="005C23CD" w:rsidRPr="005734DB" w:rsidRDefault="007C5C7F" w:rsidP="00BB4EEA">
      <w:pPr>
        <w:ind w:left="284"/>
        <w:jc w:val="both"/>
        <w:rPr>
          <w:rFonts w:ascii="Arial" w:hAnsi="Arial" w:cs="Arial"/>
          <w:i/>
          <w:sz w:val="22"/>
          <w:szCs w:val="22"/>
        </w:rPr>
      </w:pPr>
      <w:r w:rsidRPr="005734DB">
        <w:rPr>
          <w:rFonts w:ascii="Arial" w:hAnsi="Arial" w:cs="Arial"/>
          <w:i/>
          <w:sz w:val="22"/>
          <w:szCs w:val="22"/>
        </w:rPr>
        <w:t xml:space="preserve">Výše </w:t>
      </w:r>
      <w:r w:rsidR="00254993" w:rsidRPr="005734DB">
        <w:rPr>
          <w:rFonts w:ascii="Arial" w:hAnsi="Arial" w:cs="Arial"/>
          <w:i/>
          <w:sz w:val="22"/>
          <w:szCs w:val="22"/>
        </w:rPr>
        <w:t xml:space="preserve">ceny díla </w:t>
      </w:r>
      <w:r w:rsidRPr="005734DB">
        <w:rPr>
          <w:rFonts w:ascii="Arial" w:hAnsi="Arial" w:cs="Arial"/>
          <w:i/>
          <w:sz w:val="22"/>
          <w:szCs w:val="22"/>
        </w:rPr>
        <w:t xml:space="preserve">byla stanovena dohodou smluvních stran na základě nabídky </w:t>
      </w:r>
      <w:r w:rsidR="002C491C" w:rsidRPr="005734DB">
        <w:rPr>
          <w:rFonts w:ascii="Arial" w:hAnsi="Arial" w:cs="Arial"/>
          <w:i/>
          <w:sz w:val="22"/>
          <w:szCs w:val="22"/>
        </w:rPr>
        <w:t xml:space="preserve">zhotovitele </w:t>
      </w:r>
      <w:r w:rsidRPr="005734DB">
        <w:rPr>
          <w:rFonts w:ascii="Arial" w:hAnsi="Arial" w:cs="Arial"/>
          <w:i/>
          <w:sz w:val="22"/>
          <w:szCs w:val="22"/>
        </w:rPr>
        <w:t xml:space="preserve">ze dne </w:t>
      </w:r>
      <w:r w:rsidR="00DF4A58" w:rsidRPr="005734DB">
        <w:rPr>
          <w:rFonts w:ascii="Arial" w:hAnsi="Arial" w:cs="Arial"/>
          <w:b/>
          <w:sz w:val="22"/>
          <w:szCs w:val="22"/>
          <w:highlight w:val="yellow"/>
          <w:lang w:val="en-US"/>
        </w:rPr>
        <w:t>[DOPLNIT]</w:t>
      </w:r>
      <w:r w:rsidR="00EC535B" w:rsidRPr="005734DB">
        <w:rPr>
          <w:rFonts w:ascii="Arial" w:hAnsi="Arial" w:cs="Arial"/>
          <w:i/>
          <w:sz w:val="22"/>
          <w:szCs w:val="22"/>
        </w:rPr>
        <w:t xml:space="preserve">. </w:t>
      </w:r>
      <w:r w:rsidRPr="005734DB">
        <w:rPr>
          <w:rFonts w:ascii="Arial" w:hAnsi="Arial" w:cs="Arial"/>
          <w:i/>
          <w:sz w:val="22"/>
          <w:szCs w:val="22"/>
        </w:rPr>
        <w:t xml:space="preserve">Tato </w:t>
      </w:r>
      <w:r w:rsidR="00254993" w:rsidRPr="005734DB">
        <w:rPr>
          <w:rFonts w:ascii="Arial" w:hAnsi="Arial" w:cs="Arial"/>
          <w:i/>
          <w:sz w:val="22"/>
          <w:szCs w:val="22"/>
        </w:rPr>
        <w:t xml:space="preserve">cena </w:t>
      </w:r>
      <w:r w:rsidRPr="005734DB">
        <w:rPr>
          <w:rFonts w:ascii="Arial" w:hAnsi="Arial" w:cs="Arial"/>
          <w:i/>
          <w:sz w:val="22"/>
          <w:szCs w:val="22"/>
        </w:rPr>
        <w:t>je</w:t>
      </w:r>
      <w:r w:rsidR="00A22E65" w:rsidRPr="005734DB">
        <w:rPr>
          <w:rFonts w:ascii="Arial" w:hAnsi="Arial" w:cs="Arial"/>
          <w:i/>
          <w:sz w:val="22"/>
          <w:szCs w:val="22"/>
        </w:rPr>
        <w:t xml:space="preserve"> konečná,</w:t>
      </w:r>
      <w:r w:rsidRPr="005734DB">
        <w:rPr>
          <w:rFonts w:ascii="Arial" w:hAnsi="Arial" w:cs="Arial"/>
          <w:i/>
          <w:sz w:val="22"/>
          <w:szCs w:val="22"/>
        </w:rPr>
        <w:t xml:space="preserve"> nejvýše přípustná a nepřekročitelná. </w:t>
      </w:r>
      <w:r w:rsidR="00063376" w:rsidRPr="005734DB">
        <w:rPr>
          <w:rFonts w:ascii="Arial" w:hAnsi="Arial" w:cs="Arial"/>
          <w:i/>
          <w:sz w:val="22"/>
          <w:szCs w:val="22"/>
        </w:rPr>
        <w:t>V ceně jsou zahrnuty veškeré náklady poskytovatele související s komplexním zajištěním celého předmětu smlouvy</w:t>
      </w:r>
      <w:r w:rsidR="0003533D" w:rsidRPr="005734DB">
        <w:rPr>
          <w:rFonts w:ascii="Arial" w:hAnsi="Arial" w:cs="Arial"/>
          <w:i/>
          <w:sz w:val="22"/>
          <w:szCs w:val="22"/>
        </w:rPr>
        <w:t>.</w:t>
      </w:r>
    </w:p>
    <w:p w14:paraId="6CBB5626" w14:textId="77777777" w:rsidR="005F687B" w:rsidRPr="005734DB" w:rsidRDefault="005F687B" w:rsidP="005C23CD">
      <w:pPr>
        <w:ind w:left="709"/>
        <w:jc w:val="both"/>
        <w:rPr>
          <w:rFonts w:ascii="Arial" w:hAnsi="Arial" w:cs="Arial"/>
          <w:i/>
          <w:sz w:val="22"/>
          <w:szCs w:val="22"/>
        </w:rPr>
      </w:pPr>
    </w:p>
    <w:p w14:paraId="69E4E0A5" w14:textId="77777777" w:rsidR="005F687B" w:rsidRPr="005734DB"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5734DB"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5734DB"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5734DB" w:rsidRDefault="005F687B" w:rsidP="002E2046">
            <w:pPr>
              <w:jc w:val="center"/>
              <w:rPr>
                <w:rFonts w:ascii="Arial" w:hAnsi="Arial" w:cs="Arial"/>
                <w:b/>
                <w:bCs/>
                <w:color w:val="000000"/>
                <w:sz w:val="22"/>
                <w:szCs w:val="22"/>
              </w:rPr>
            </w:pPr>
            <w:r w:rsidRPr="005734DB">
              <w:rPr>
                <w:rFonts w:ascii="Arial" w:hAnsi="Arial" w:cs="Arial"/>
                <w:b/>
                <w:bCs/>
                <w:color w:val="000000"/>
                <w:sz w:val="22"/>
                <w:szCs w:val="22"/>
              </w:rPr>
              <w:t>Cena včetně DPH (Kč)</w:t>
            </w:r>
          </w:p>
        </w:tc>
      </w:tr>
      <w:tr w:rsidR="005F687B" w:rsidRPr="005734DB"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5734DB" w:rsidRDefault="005F687B" w:rsidP="002E2046">
            <w:pPr>
              <w:jc w:val="both"/>
              <w:rPr>
                <w:rFonts w:ascii="Arial" w:hAnsi="Arial" w:cs="Arial"/>
                <w:b/>
                <w:color w:val="000000"/>
                <w:sz w:val="22"/>
                <w:szCs w:val="22"/>
              </w:rPr>
            </w:pPr>
            <w:r w:rsidRPr="005734DB">
              <w:rPr>
                <w:rFonts w:ascii="Arial" w:hAnsi="Arial" w:cs="Arial"/>
                <w:b/>
                <w:color w:val="000000"/>
                <w:sz w:val="22"/>
                <w:szCs w:val="22"/>
              </w:rPr>
              <w:t xml:space="preserve"> Výkon autorského dozoru </w:t>
            </w:r>
          </w:p>
          <w:p w14:paraId="3D49B9C6" w14:textId="77777777" w:rsidR="005F687B" w:rsidRPr="005734DB" w:rsidRDefault="005F687B" w:rsidP="002E2046">
            <w:pPr>
              <w:rPr>
                <w:rFonts w:ascii="Arial" w:hAnsi="Arial" w:cs="Arial"/>
                <w:color w:val="000000"/>
                <w:sz w:val="22"/>
                <w:szCs w:val="22"/>
              </w:rPr>
            </w:pPr>
            <w:r w:rsidRPr="005734DB">
              <w:rPr>
                <w:rFonts w:ascii="Arial" w:hAnsi="Arial" w:cs="Arial"/>
                <w:color w:val="000000"/>
                <w:sz w:val="22"/>
                <w:szCs w:val="22"/>
              </w:rPr>
              <w:t> </w:t>
            </w:r>
          </w:p>
        </w:tc>
      </w:tr>
      <w:tr w:rsidR="005F687B" w:rsidRPr="005734DB"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5734DB"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5734DB" w:rsidRDefault="005F687B" w:rsidP="002E2046">
            <w:pPr>
              <w:rPr>
                <w:rFonts w:ascii="Arial" w:hAnsi="Arial" w:cs="Arial"/>
                <w:b/>
                <w:bCs/>
                <w:color w:val="000000"/>
                <w:sz w:val="22"/>
                <w:szCs w:val="22"/>
              </w:rPr>
            </w:pPr>
          </w:p>
        </w:tc>
      </w:tr>
      <w:tr w:rsidR="003E757C" w:rsidRPr="005734DB"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5734DB"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5734DB" w:rsidRDefault="003E757C" w:rsidP="002E2046">
            <w:pPr>
              <w:rPr>
                <w:rFonts w:ascii="Arial" w:hAnsi="Arial" w:cs="Arial"/>
                <w:b/>
                <w:bCs/>
                <w:color w:val="000000"/>
                <w:sz w:val="22"/>
                <w:szCs w:val="22"/>
              </w:rPr>
            </w:pPr>
          </w:p>
        </w:tc>
      </w:tr>
      <w:tr w:rsidR="005F687B" w:rsidRPr="005734DB"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5734DB" w:rsidRDefault="005F687B" w:rsidP="002E2046">
            <w:pPr>
              <w:jc w:val="right"/>
              <w:rPr>
                <w:rFonts w:ascii="Arial" w:hAnsi="Arial" w:cs="Arial"/>
                <w:b/>
                <w:bCs/>
                <w:color w:val="000000"/>
                <w:sz w:val="22"/>
                <w:szCs w:val="22"/>
              </w:rPr>
            </w:pPr>
            <w:r w:rsidRPr="005734DB">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5734DB" w:rsidRDefault="005F687B" w:rsidP="002E2046">
            <w:pPr>
              <w:rPr>
                <w:rFonts w:ascii="Arial" w:hAnsi="Arial" w:cs="Arial"/>
                <w:b/>
                <w:bCs/>
                <w:color w:val="000000"/>
                <w:sz w:val="22"/>
                <w:szCs w:val="22"/>
              </w:rPr>
            </w:pPr>
            <w:r w:rsidRPr="005734DB">
              <w:rPr>
                <w:rFonts w:ascii="Arial" w:hAnsi="Arial" w:cs="Arial"/>
                <w:b/>
                <w:bCs/>
                <w:color w:val="000000"/>
                <w:sz w:val="22"/>
                <w:szCs w:val="22"/>
              </w:rPr>
              <w:t> </w:t>
            </w:r>
          </w:p>
        </w:tc>
      </w:tr>
    </w:tbl>
    <w:p w14:paraId="69DCBCB9" w14:textId="77777777" w:rsidR="00CB4F7C" w:rsidRPr="005734DB" w:rsidRDefault="00CB4F7C" w:rsidP="005C23CD">
      <w:pPr>
        <w:ind w:left="709"/>
        <w:jc w:val="both"/>
        <w:rPr>
          <w:rFonts w:ascii="Arial" w:hAnsi="Arial" w:cs="Arial"/>
          <w:i/>
          <w:sz w:val="22"/>
          <w:szCs w:val="22"/>
        </w:rPr>
      </w:pPr>
    </w:p>
    <w:p w14:paraId="5440F1A1" w14:textId="77777777" w:rsidR="007C5C7F" w:rsidRPr="005734DB" w:rsidRDefault="007C5C7F" w:rsidP="005C23CD">
      <w:pPr>
        <w:spacing w:after="60"/>
        <w:ind w:left="709" w:hanging="283"/>
        <w:jc w:val="both"/>
        <w:rPr>
          <w:rFonts w:ascii="Arial" w:hAnsi="Arial" w:cs="Arial"/>
          <w:sz w:val="22"/>
          <w:szCs w:val="22"/>
        </w:rPr>
      </w:pPr>
    </w:p>
    <w:p w14:paraId="5A8280F5" w14:textId="6D487844" w:rsidR="007C5C7F" w:rsidRPr="005734DB" w:rsidRDefault="007C5C7F" w:rsidP="00BB4EEA">
      <w:pPr>
        <w:numPr>
          <w:ilvl w:val="0"/>
          <w:numId w:val="19"/>
        </w:numPr>
        <w:spacing w:after="60"/>
        <w:ind w:left="709" w:hanging="709"/>
        <w:jc w:val="both"/>
        <w:rPr>
          <w:rFonts w:ascii="Arial" w:hAnsi="Arial" w:cs="Arial"/>
          <w:sz w:val="22"/>
          <w:szCs w:val="22"/>
        </w:rPr>
      </w:pPr>
      <w:r w:rsidRPr="005734DB">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5734DB" w:rsidRDefault="00701D8A" w:rsidP="00AB0C9F">
      <w:pPr>
        <w:numPr>
          <w:ilvl w:val="0"/>
          <w:numId w:val="19"/>
        </w:numPr>
        <w:spacing w:after="60"/>
        <w:ind w:left="709" w:hanging="709"/>
        <w:jc w:val="both"/>
        <w:rPr>
          <w:rFonts w:ascii="Arial" w:hAnsi="Arial" w:cs="Arial"/>
          <w:sz w:val="22"/>
          <w:szCs w:val="22"/>
        </w:rPr>
      </w:pPr>
      <w:r w:rsidRPr="005734DB">
        <w:rPr>
          <w:rFonts w:ascii="Arial" w:hAnsi="Arial" w:cs="Arial"/>
          <w:sz w:val="22"/>
          <w:szCs w:val="22"/>
        </w:rPr>
        <w:t xml:space="preserve">Obě smluvní strany se dohodly, že cena za činnosti prováděné zhotovitelem uvedené </w:t>
      </w:r>
    </w:p>
    <w:p w14:paraId="13139405" w14:textId="77777777" w:rsidR="00701D8A" w:rsidRPr="005734DB" w:rsidRDefault="00701D8A" w:rsidP="00AB0C9F">
      <w:pPr>
        <w:spacing w:after="60"/>
        <w:ind w:left="709"/>
        <w:jc w:val="both"/>
        <w:rPr>
          <w:rFonts w:ascii="Arial" w:hAnsi="Arial" w:cs="Arial"/>
          <w:sz w:val="22"/>
          <w:szCs w:val="22"/>
        </w:rPr>
      </w:pPr>
      <w:r w:rsidRPr="005734DB">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5734DB" w:rsidRDefault="00701D8A" w:rsidP="00BB4EEA">
      <w:pPr>
        <w:spacing w:after="60"/>
        <w:ind w:left="709" w:hanging="1"/>
        <w:jc w:val="both"/>
        <w:rPr>
          <w:rFonts w:ascii="Arial" w:hAnsi="Arial" w:cs="Arial"/>
          <w:sz w:val="22"/>
          <w:szCs w:val="22"/>
        </w:rPr>
      </w:pPr>
      <w:r w:rsidRPr="005734DB">
        <w:rPr>
          <w:rFonts w:ascii="Arial" w:hAnsi="Arial" w:cs="Arial"/>
          <w:sz w:val="22"/>
          <w:szCs w:val="22"/>
        </w:rPr>
        <w:t>a nedodělků zjištěných při předání a převzetí stavby, popřípadě při její kolaudaci.</w:t>
      </w:r>
    </w:p>
    <w:p w14:paraId="4A7013E9" w14:textId="77777777" w:rsidR="008E5BF1" w:rsidRPr="005734DB" w:rsidRDefault="008E5BF1" w:rsidP="00BB4EEA">
      <w:pPr>
        <w:numPr>
          <w:ilvl w:val="0"/>
          <w:numId w:val="19"/>
        </w:numPr>
        <w:spacing w:after="60"/>
        <w:ind w:left="284" w:hanging="284"/>
        <w:jc w:val="both"/>
        <w:rPr>
          <w:rFonts w:ascii="Arial" w:hAnsi="Arial" w:cs="Arial"/>
          <w:sz w:val="22"/>
          <w:szCs w:val="22"/>
        </w:rPr>
      </w:pPr>
      <w:r w:rsidRPr="005734DB">
        <w:rPr>
          <w:rFonts w:ascii="Arial" w:hAnsi="Arial" w:cs="Arial"/>
          <w:sz w:val="22"/>
          <w:szCs w:val="22"/>
        </w:rPr>
        <w:t>Objednatel neposkytuje zálohy.</w:t>
      </w:r>
    </w:p>
    <w:p w14:paraId="48B8B6DF" w14:textId="01141430" w:rsidR="003D0CAE" w:rsidRPr="005734DB" w:rsidRDefault="00B83F26" w:rsidP="00BB4EEA">
      <w:pPr>
        <w:numPr>
          <w:ilvl w:val="0"/>
          <w:numId w:val="19"/>
        </w:numPr>
        <w:spacing w:after="60"/>
        <w:ind w:left="709" w:hanging="709"/>
        <w:jc w:val="both"/>
        <w:rPr>
          <w:rFonts w:ascii="Arial" w:hAnsi="Arial" w:cs="Arial"/>
          <w:sz w:val="22"/>
          <w:szCs w:val="22"/>
        </w:rPr>
      </w:pPr>
      <w:r w:rsidRPr="005734DB">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5734DB">
        <w:rPr>
          <w:rFonts w:ascii="Arial" w:hAnsi="Arial" w:cs="Arial"/>
          <w:sz w:val="22"/>
          <w:szCs w:val="22"/>
        </w:rPr>
        <w:t>e</w:t>
      </w:r>
      <w:r w:rsidRPr="005734DB">
        <w:rPr>
          <w:rFonts w:ascii="Arial" w:hAnsi="Arial" w:cs="Arial"/>
          <w:sz w:val="22"/>
          <w:szCs w:val="22"/>
        </w:rPr>
        <w:t> znění</w:t>
      </w:r>
      <w:r w:rsidR="00701D8A" w:rsidRPr="005734DB">
        <w:rPr>
          <w:rFonts w:ascii="Arial" w:hAnsi="Arial" w:cs="Arial"/>
          <w:sz w:val="22"/>
          <w:szCs w:val="22"/>
        </w:rPr>
        <w:t xml:space="preserve"> pozdějších předpisů</w:t>
      </w:r>
      <w:r w:rsidRPr="005734DB">
        <w:rPr>
          <w:rFonts w:ascii="Arial" w:hAnsi="Arial" w:cs="Arial"/>
          <w:sz w:val="22"/>
          <w:szCs w:val="22"/>
        </w:rPr>
        <w:t xml:space="preserve">.  </w:t>
      </w:r>
    </w:p>
    <w:p w14:paraId="714C720F" w14:textId="77777777" w:rsidR="003D0CAE" w:rsidRPr="005734DB" w:rsidRDefault="003D0CAE" w:rsidP="00BB4EEA">
      <w:pPr>
        <w:numPr>
          <w:ilvl w:val="0"/>
          <w:numId w:val="19"/>
        </w:numPr>
        <w:spacing w:after="60"/>
        <w:ind w:left="709" w:hanging="709"/>
        <w:jc w:val="both"/>
        <w:rPr>
          <w:rFonts w:ascii="Arial" w:hAnsi="Arial" w:cs="Arial"/>
          <w:sz w:val="22"/>
          <w:szCs w:val="22"/>
        </w:rPr>
      </w:pPr>
      <w:r w:rsidRPr="005734DB">
        <w:rPr>
          <w:rFonts w:ascii="Arial" w:hAnsi="Arial" w:cs="Arial"/>
          <w:sz w:val="22"/>
          <w:szCs w:val="22"/>
        </w:rPr>
        <w:t xml:space="preserve">Na faktuře pro objednatele bude zhotovitel uvádět:                                                   </w:t>
      </w:r>
    </w:p>
    <w:p w14:paraId="1CC09C9E" w14:textId="77777777" w:rsidR="00DF4A58" w:rsidRPr="005734DB" w:rsidRDefault="003D0CAE" w:rsidP="00BB4EEA">
      <w:pPr>
        <w:spacing w:after="60"/>
        <w:ind w:left="360" w:firstLine="348"/>
        <w:jc w:val="both"/>
        <w:rPr>
          <w:rFonts w:ascii="Arial" w:hAnsi="Arial" w:cs="Arial"/>
          <w:sz w:val="22"/>
          <w:szCs w:val="22"/>
        </w:rPr>
      </w:pPr>
      <w:r w:rsidRPr="005734DB">
        <w:rPr>
          <w:rFonts w:ascii="Arial" w:hAnsi="Arial" w:cs="Arial"/>
          <w:sz w:val="22"/>
          <w:szCs w:val="22"/>
        </w:rPr>
        <w:t>Odběratel: Státní pozemkový úřad, Praha 3, Husinecká 1024/11a, PSČ 130 00</w:t>
      </w:r>
    </w:p>
    <w:p w14:paraId="244513EB" w14:textId="429F7DDC" w:rsidR="00B83F26" w:rsidRPr="005734DB" w:rsidRDefault="00DF4A58" w:rsidP="00C94C75">
      <w:pPr>
        <w:spacing w:after="60"/>
        <w:ind w:left="708"/>
        <w:jc w:val="both"/>
        <w:rPr>
          <w:rFonts w:ascii="Arial" w:hAnsi="Arial" w:cs="Arial"/>
          <w:sz w:val="22"/>
          <w:szCs w:val="22"/>
        </w:rPr>
      </w:pPr>
      <w:r w:rsidRPr="005734DB">
        <w:rPr>
          <w:rFonts w:ascii="Arial" w:hAnsi="Arial" w:cs="Arial"/>
          <w:sz w:val="22"/>
          <w:szCs w:val="22"/>
        </w:rPr>
        <w:t xml:space="preserve">Konečný příjemce: Státní pozemkový úřad, </w:t>
      </w:r>
      <w:r w:rsidR="00701D8A" w:rsidRPr="005734DB">
        <w:rPr>
          <w:rFonts w:ascii="Arial" w:hAnsi="Arial" w:cs="Arial"/>
          <w:sz w:val="22"/>
          <w:szCs w:val="22"/>
        </w:rPr>
        <w:t xml:space="preserve">KPÚ, </w:t>
      </w:r>
      <w:r w:rsidRPr="005734DB">
        <w:rPr>
          <w:rFonts w:ascii="Arial" w:hAnsi="Arial" w:cs="Arial"/>
          <w:sz w:val="22"/>
          <w:szCs w:val="22"/>
        </w:rPr>
        <w:t xml:space="preserve">Pobočka </w:t>
      </w:r>
      <w:r w:rsidR="00C94C75" w:rsidRPr="00C94C75">
        <w:rPr>
          <w:rFonts w:ascii="Arial" w:hAnsi="Arial" w:cs="Arial"/>
          <w:bCs/>
          <w:sz w:val="22"/>
          <w:szCs w:val="22"/>
          <w:lang w:val="en-US"/>
        </w:rPr>
        <w:t>Rakovník, Lubenská 2250, 269 01 Rakovník</w:t>
      </w:r>
      <w:r w:rsidR="00B83F26" w:rsidRPr="005734DB">
        <w:rPr>
          <w:rFonts w:ascii="Arial" w:hAnsi="Arial" w:cs="Arial"/>
          <w:sz w:val="22"/>
          <w:szCs w:val="22"/>
        </w:rPr>
        <w:t xml:space="preserve"> </w:t>
      </w:r>
    </w:p>
    <w:p w14:paraId="0919F2E5" w14:textId="156FB9BA" w:rsidR="00B83F26" w:rsidRPr="005734DB" w:rsidRDefault="00B83F26" w:rsidP="00BB4EEA">
      <w:pPr>
        <w:numPr>
          <w:ilvl w:val="0"/>
          <w:numId w:val="19"/>
        </w:numPr>
        <w:spacing w:before="60" w:after="60"/>
        <w:jc w:val="both"/>
        <w:rPr>
          <w:rFonts w:ascii="Arial" w:hAnsi="Arial" w:cs="Arial"/>
          <w:sz w:val="22"/>
          <w:szCs w:val="22"/>
        </w:rPr>
      </w:pPr>
      <w:r w:rsidRPr="005734DB">
        <w:rPr>
          <w:rFonts w:ascii="Arial" w:hAnsi="Arial" w:cs="Arial"/>
          <w:sz w:val="22"/>
          <w:szCs w:val="22"/>
        </w:rPr>
        <w:t xml:space="preserve"> </w:t>
      </w:r>
      <w:r w:rsidR="00AB6118" w:rsidRPr="005734DB">
        <w:rPr>
          <w:rFonts w:ascii="Arial" w:hAnsi="Arial" w:cs="Arial"/>
          <w:sz w:val="22"/>
          <w:szCs w:val="22"/>
        </w:rPr>
        <w:tab/>
      </w:r>
      <w:r w:rsidRPr="005734DB">
        <w:rPr>
          <w:rFonts w:ascii="Arial" w:hAnsi="Arial" w:cs="Arial"/>
          <w:sz w:val="22"/>
          <w:szCs w:val="22"/>
        </w:rPr>
        <w:t xml:space="preserve">Splatnost faktury bude </w:t>
      </w:r>
      <w:r w:rsidR="008E5BF1" w:rsidRPr="005734DB">
        <w:rPr>
          <w:rFonts w:ascii="Arial" w:hAnsi="Arial" w:cs="Arial"/>
          <w:sz w:val="22"/>
          <w:szCs w:val="22"/>
        </w:rPr>
        <w:t>30</w:t>
      </w:r>
      <w:r w:rsidRPr="005734DB">
        <w:rPr>
          <w:rFonts w:ascii="Arial" w:hAnsi="Arial" w:cs="Arial"/>
          <w:sz w:val="22"/>
          <w:szCs w:val="22"/>
        </w:rPr>
        <w:t xml:space="preserve"> dnů ode dne doručení objednateli. </w:t>
      </w:r>
    </w:p>
    <w:p w14:paraId="4387EA79" w14:textId="4CE7EBD5" w:rsidR="00B83F26" w:rsidRPr="005734DB" w:rsidRDefault="00B83F26" w:rsidP="00BB4EEA">
      <w:pPr>
        <w:numPr>
          <w:ilvl w:val="0"/>
          <w:numId w:val="19"/>
        </w:numPr>
        <w:spacing w:before="60" w:after="60"/>
        <w:ind w:left="709" w:hanging="709"/>
        <w:jc w:val="both"/>
        <w:rPr>
          <w:rFonts w:ascii="Arial" w:hAnsi="Arial" w:cs="Arial"/>
          <w:sz w:val="22"/>
          <w:szCs w:val="22"/>
        </w:rPr>
      </w:pPr>
      <w:r w:rsidRPr="005734DB">
        <w:rPr>
          <w:rFonts w:ascii="Arial" w:hAnsi="Arial" w:cs="Arial"/>
          <w:sz w:val="22"/>
          <w:szCs w:val="22"/>
        </w:rPr>
        <w:t>Pokud faktura neobsahuje všechny zákonem a smlouvou stanovené náležitosti,</w:t>
      </w:r>
      <w:r w:rsidR="00B0493E" w:rsidRPr="005734DB">
        <w:rPr>
          <w:rFonts w:ascii="Arial" w:hAnsi="Arial" w:cs="Arial"/>
          <w:sz w:val="22"/>
          <w:szCs w:val="22"/>
        </w:rPr>
        <w:t xml:space="preserve"> </w:t>
      </w:r>
      <w:r w:rsidRPr="005734DB">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5734DB" w:rsidRDefault="002C59E8" w:rsidP="002C59E8">
      <w:pPr>
        <w:spacing w:before="60" w:after="60"/>
        <w:ind w:left="720"/>
        <w:jc w:val="both"/>
        <w:rPr>
          <w:rFonts w:ascii="Arial" w:hAnsi="Arial" w:cs="Arial"/>
          <w:strike/>
          <w:sz w:val="22"/>
          <w:szCs w:val="22"/>
        </w:rPr>
      </w:pPr>
    </w:p>
    <w:p w14:paraId="3D658D62" w14:textId="77777777" w:rsidR="003620AC" w:rsidRPr="005734DB" w:rsidRDefault="003620AC" w:rsidP="003620AC">
      <w:pPr>
        <w:pStyle w:val="Nadpis2"/>
        <w:ind w:firstLine="2"/>
        <w:jc w:val="center"/>
        <w:rPr>
          <w:rFonts w:ascii="Arial" w:hAnsi="Arial" w:cs="Arial"/>
          <w:b/>
          <w:sz w:val="22"/>
          <w:szCs w:val="22"/>
          <w:u w:val="single"/>
        </w:rPr>
      </w:pPr>
      <w:r w:rsidRPr="005734DB">
        <w:rPr>
          <w:rFonts w:ascii="Arial" w:hAnsi="Arial" w:cs="Arial"/>
          <w:b/>
          <w:sz w:val="22"/>
          <w:szCs w:val="22"/>
        </w:rPr>
        <w:t>Čl. IX</w:t>
      </w:r>
    </w:p>
    <w:p w14:paraId="7BEDCDE7" w14:textId="77777777" w:rsidR="003620AC" w:rsidRPr="005734DB" w:rsidRDefault="003620AC" w:rsidP="003620AC">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Smluvní pokuty a sankce</w:t>
      </w:r>
    </w:p>
    <w:p w14:paraId="6D0106EF" w14:textId="77777777" w:rsidR="003620AC" w:rsidRPr="005734DB" w:rsidRDefault="003620AC" w:rsidP="004F1BC7">
      <w:pPr>
        <w:numPr>
          <w:ilvl w:val="0"/>
          <w:numId w:val="19"/>
        </w:numPr>
        <w:spacing w:before="60" w:after="60"/>
        <w:ind w:left="709" w:hanging="709"/>
        <w:jc w:val="both"/>
        <w:rPr>
          <w:rFonts w:ascii="Arial" w:hAnsi="Arial" w:cs="Arial"/>
          <w:sz w:val="22"/>
          <w:szCs w:val="22"/>
        </w:rPr>
      </w:pPr>
      <w:r w:rsidRPr="005734DB">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4F1BC7">
        <w:rPr>
          <w:rFonts w:ascii="Arial" w:hAnsi="Arial" w:cs="Arial"/>
          <w:sz w:val="22"/>
          <w:szCs w:val="22"/>
        </w:rPr>
        <w:t xml:space="preserve"> </w:t>
      </w:r>
    </w:p>
    <w:p w14:paraId="5B73EDF1" w14:textId="0AC0F3FC" w:rsidR="003620AC" w:rsidRPr="005734DB" w:rsidRDefault="003620AC" w:rsidP="004F1BC7">
      <w:pPr>
        <w:numPr>
          <w:ilvl w:val="0"/>
          <w:numId w:val="19"/>
        </w:numPr>
        <w:spacing w:before="60" w:after="60"/>
        <w:ind w:left="709" w:hanging="709"/>
        <w:jc w:val="both"/>
        <w:rPr>
          <w:rFonts w:ascii="Arial" w:hAnsi="Arial" w:cs="Arial"/>
          <w:sz w:val="22"/>
          <w:szCs w:val="22"/>
        </w:rPr>
      </w:pPr>
      <w:r w:rsidRPr="005734DB">
        <w:rPr>
          <w:rFonts w:ascii="Arial" w:hAnsi="Arial" w:cs="Arial"/>
          <w:sz w:val="22"/>
          <w:szCs w:val="22"/>
        </w:rPr>
        <w:t>Při nedodržení povinností zhotovitele vyplývajících z ustanovení této smlouvy se sjednává smluvní pokuta ve výši</w:t>
      </w:r>
      <w:r w:rsidR="008C27E3">
        <w:rPr>
          <w:rFonts w:ascii="Arial" w:hAnsi="Arial" w:cs="Arial"/>
          <w:sz w:val="22"/>
          <w:szCs w:val="22"/>
        </w:rPr>
        <w:t xml:space="preserve"> 5 000,-</w:t>
      </w:r>
      <w:r w:rsidR="00DA4548" w:rsidRPr="005734DB">
        <w:rPr>
          <w:rFonts w:ascii="Arial" w:hAnsi="Arial" w:cs="Arial"/>
          <w:sz w:val="22"/>
          <w:szCs w:val="22"/>
        </w:rPr>
        <w:t xml:space="preserve"> Kč</w:t>
      </w:r>
      <w:r w:rsidR="00790362" w:rsidRPr="005734DB">
        <w:rPr>
          <w:rFonts w:ascii="Arial" w:hAnsi="Arial" w:cs="Arial"/>
          <w:sz w:val="22"/>
          <w:szCs w:val="22"/>
        </w:rPr>
        <w:t xml:space="preserve">, </w:t>
      </w:r>
      <w:r w:rsidRPr="005734DB">
        <w:rPr>
          <w:rFonts w:ascii="Arial" w:hAnsi="Arial" w:cs="Arial"/>
          <w:sz w:val="22"/>
          <w:szCs w:val="22"/>
        </w:rPr>
        <w:t xml:space="preserve">za každý </w:t>
      </w:r>
      <w:r w:rsidRPr="004F1BC7">
        <w:rPr>
          <w:bCs/>
        </w:rPr>
        <w:t>jednotlivý případ porušení povinnosti zhotovitele</w:t>
      </w:r>
      <w:r w:rsidRPr="004F1BC7">
        <w:rPr>
          <w:rFonts w:ascii="Arial" w:hAnsi="Arial" w:cs="Arial"/>
          <w:sz w:val="22"/>
          <w:szCs w:val="22"/>
        </w:rPr>
        <w:t xml:space="preserve">.  </w:t>
      </w:r>
      <w:r w:rsidRPr="005734DB">
        <w:rPr>
          <w:rFonts w:ascii="Arial" w:hAnsi="Arial" w:cs="Arial"/>
          <w:sz w:val="22"/>
          <w:szCs w:val="22"/>
        </w:rPr>
        <w:t>Toto ustanovení o smluvní pokutě neruší právo objednatele na náhradu škody v plném rozsahu, které mu vznikne porušením povinností zhotovitele.</w:t>
      </w:r>
      <w:r w:rsidR="00FC7980" w:rsidRPr="005734DB">
        <w:rPr>
          <w:rFonts w:ascii="Arial" w:hAnsi="Arial" w:cs="Arial"/>
          <w:sz w:val="22"/>
          <w:szCs w:val="22"/>
        </w:rPr>
        <w:t xml:space="preserve"> Povinnost uhradit smluvní pokutu může vzniknout i opakovaně, její celková výše není omezena.</w:t>
      </w:r>
    </w:p>
    <w:p w14:paraId="097C1EC8" w14:textId="77777777" w:rsidR="003620AC" w:rsidRPr="005734DB" w:rsidRDefault="003620AC" w:rsidP="004F1BC7">
      <w:pPr>
        <w:numPr>
          <w:ilvl w:val="0"/>
          <w:numId w:val="19"/>
        </w:numPr>
        <w:spacing w:before="60" w:after="60"/>
        <w:ind w:left="709" w:hanging="709"/>
        <w:jc w:val="both"/>
        <w:rPr>
          <w:rFonts w:ascii="Arial" w:hAnsi="Arial" w:cs="Arial"/>
          <w:sz w:val="22"/>
          <w:szCs w:val="22"/>
        </w:rPr>
      </w:pPr>
      <w:r w:rsidRPr="005734DB">
        <w:rPr>
          <w:rFonts w:ascii="Arial" w:hAnsi="Arial" w:cs="Arial"/>
          <w:sz w:val="22"/>
          <w:szCs w:val="22"/>
        </w:rPr>
        <w:t>Smluvní pokuta je splatná do 14 dní poté, co bude písemná výzva jedné strany v tomto směru druhé straně doručena.</w:t>
      </w:r>
    </w:p>
    <w:p w14:paraId="79B5852B" w14:textId="77777777" w:rsidR="003620AC" w:rsidRPr="005734DB" w:rsidRDefault="003620AC" w:rsidP="004F1BC7">
      <w:pPr>
        <w:numPr>
          <w:ilvl w:val="0"/>
          <w:numId w:val="19"/>
        </w:numPr>
        <w:spacing w:before="60" w:after="60"/>
        <w:ind w:left="709" w:hanging="709"/>
        <w:jc w:val="both"/>
        <w:rPr>
          <w:rFonts w:ascii="Arial" w:hAnsi="Arial" w:cs="Arial"/>
          <w:sz w:val="22"/>
          <w:szCs w:val="22"/>
        </w:rPr>
      </w:pPr>
      <w:r w:rsidRPr="005734DB">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F1BC7">
        <w:t xml:space="preserve"> </w:t>
      </w:r>
    </w:p>
    <w:p w14:paraId="43C2AA66" w14:textId="77777777" w:rsidR="003620AC" w:rsidRPr="005734DB" w:rsidRDefault="003620AC" w:rsidP="003620AC">
      <w:pPr>
        <w:jc w:val="both"/>
        <w:rPr>
          <w:rFonts w:ascii="Arial" w:hAnsi="Arial" w:cs="Arial"/>
          <w:sz w:val="22"/>
          <w:szCs w:val="22"/>
        </w:rPr>
      </w:pPr>
      <w:r w:rsidRPr="005734DB">
        <w:rPr>
          <w:rFonts w:ascii="Arial" w:hAnsi="Arial" w:cs="Arial"/>
          <w:sz w:val="22"/>
          <w:szCs w:val="22"/>
        </w:rPr>
        <w:t xml:space="preserve">  </w:t>
      </w:r>
    </w:p>
    <w:p w14:paraId="1E0FD490" w14:textId="77777777" w:rsidR="003620AC" w:rsidRPr="005734DB" w:rsidRDefault="003620AC" w:rsidP="003620AC">
      <w:pPr>
        <w:pStyle w:val="Nadpis2"/>
        <w:ind w:firstLine="2"/>
        <w:jc w:val="center"/>
        <w:rPr>
          <w:rFonts w:ascii="Arial" w:hAnsi="Arial" w:cs="Arial"/>
          <w:b/>
          <w:sz w:val="22"/>
          <w:szCs w:val="22"/>
          <w:u w:val="single"/>
        </w:rPr>
      </w:pPr>
      <w:r w:rsidRPr="005734DB">
        <w:rPr>
          <w:rFonts w:ascii="Arial" w:hAnsi="Arial" w:cs="Arial"/>
          <w:b/>
          <w:sz w:val="22"/>
          <w:szCs w:val="22"/>
        </w:rPr>
        <w:t>Čl. X</w:t>
      </w:r>
    </w:p>
    <w:p w14:paraId="605A530E" w14:textId="77777777" w:rsidR="003620AC" w:rsidRPr="005734DB" w:rsidRDefault="003620AC" w:rsidP="003620AC">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Odstoupení od smlouvy a ukončení smlouvy </w:t>
      </w:r>
    </w:p>
    <w:p w14:paraId="04312984" w14:textId="77777777" w:rsidR="003620AC" w:rsidRPr="005734DB" w:rsidRDefault="003620AC" w:rsidP="003620AC">
      <w:pPr>
        <w:pStyle w:val="Odstavecseseznamem"/>
        <w:numPr>
          <w:ilvl w:val="0"/>
          <w:numId w:val="26"/>
        </w:numPr>
        <w:ind w:left="567" w:hanging="565"/>
        <w:jc w:val="both"/>
        <w:rPr>
          <w:rStyle w:val="l-L2Char"/>
          <w:rFonts w:cs="Arial"/>
          <w:szCs w:val="22"/>
        </w:rPr>
      </w:pPr>
      <w:r w:rsidRPr="005734DB">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5734DB">
        <w:rPr>
          <w:rFonts w:ascii="Arial" w:hAnsi="Arial" w:cs="Arial"/>
        </w:rPr>
        <w:t xml:space="preserve"> </w:t>
      </w:r>
      <w:r w:rsidRPr="005734DB">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5734DB" w:rsidRDefault="003620AC" w:rsidP="003620AC">
      <w:pPr>
        <w:pStyle w:val="Odstavecseseznamem"/>
        <w:numPr>
          <w:ilvl w:val="0"/>
          <w:numId w:val="26"/>
        </w:numPr>
        <w:ind w:left="567" w:hanging="567"/>
        <w:jc w:val="both"/>
        <w:rPr>
          <w:rStyle w:val="l-L2Char"/>
          <w:rFonts w:cs="Arial"/>
          <w:b/>
          <w:szCs w:val="22"/>
        </w:rPr>
      </w:pPr>
      <w:r w:rsidRPr="005734DB">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A1C2DF7" w:rsidR="003620AC" w:rsidRPr="005734DB" w:rsidRDefault="003620AC" w:rsidP="003620AC">
      <w:pPr>
        <w:pStyle w:val="Odstavecseseznamem"/>
        <w:numPr>
          <w:ilvl w:val="0"/>
          <w:numId w:val="26"/>
        </w:numPr>
        <w:ind w:left="567" w:hanging="565"/>
        <w:jc w:val="both"/>
        <w:rPr>
          <w:rStyle w:val="l-L2Char"/>
          <w:rFonts w:cs="Arial"/>
          <w:b/>
          <w:szCs w:val="22"/>
        </w:rPr>
      </w:pPr>
      <w:r w:rsidRPr="005734DB">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AA2482" w:rsidRPr="00B3378B">
        <w:rPr>
          <w:rStyle w:val="l-L2Char"/>
          <w:rFonts w:cs="Arial"/>
          <w:szCs w:val="22"/>
        </w:rPr>
        <w:t xml:space="preserve"> 5 let od předání projektové dokumentace</w:t>
      </w:r>
      <w:r w:rsidRPr="005734DB">
        <w:rPr>
          <w:rStyle w:val="l-L2Char"/>
          <w:rFonts w:cs="Arial"/>
          <w:b/>
          <w:szCs w:val="22"/>
          <w:lang w:val="en-US"/>
        </w:rPr>
        <w:t>.</w:t>
      </w:r>
    </w:p>
    <w:p w14:paraId="6FBC0F7A" w14:textId="6D133E8A" w:rsidR="003620AC" w:rsidRPr="005734DB" w:rsidRDefault="003620AC" w:rsidP="003620AC">
      <w:pPr>
        <w:numPr>
          <w:ilvl w:val="0"/>
          <w:numId w:val="26"/>
        </w:numPr>
        <w:spacing w:before="60"/>
        <w:ind w:left="567" w:hanging="565"/>
        <w:jc w:val="both"/>
        <w:rPr>
          <w:rFonts w:ascii="Arial" w:hAnsi="Arial" w:cs="Arial"/>
          <w:sz w:val="22"/>
          <w:szCs w:val="22"/>
        </w:rPr>
      </w:pPr>
      <w:r w:rsidRPr="005734DB">
        <w:rPr>
          <w:rStyle w:val="l-L2Char"/>
          <w:rFonts w:cs="Arial"/>
          <w:szCs w:val="22"/>
        </w:rPr>
        <w:t>Ve vztahu k plnění je objednatel oprávněn tuto</w:t>
      </w:r>
      <w:r w:rsidRPr="005734DB">
        <w:rPr>
          <w:rFonts w:ascii="Arial" w:hAnsi="Arial" w:cs="Arial"/>
          <w:sz w:val="22"/>
          <w:szCs w:val="22"/>
        </w:rPr>
        <w:t xml:space="preserve"> </w:t>
      </w:r>
      <w:r w:rsidRPr="005734DB">
        <w:rPr>
          <w:rStyle w:val="l-L2Char"/>
          <w:rFonts w:cs="Arial"/>
          <w:szCs w:val="22"/>
          <w:lang w:eastAsia="en-US"/>
        </w:rPr>
        <w:t xml:space="preserve">smlouvu vypovědět písemnou výpovědí doručenou zhotoviteli. Výpovědní doba činí </w:t>
      </w:r>
      <w:r w:rsidR="00DC05CC" w:rsidRPr="005734DB">
        <w:rPr>
          <w:rStyle w:val="l-L2Char"/>
          <w:rFonts w:cs="Arial"/>
          <w:szCs w:val="22"/>
          <w:lang w:eastAsia="en-US"/>
        </w:rPr>
        <w:t>jeden</w:t>
      </w:r>
      <w:r w:rsidRPr="005734DB">
        <w:rPr>
          <w:rStyle w:val="l-L2Char"/>
          <w:rFonts w:cs="Arial"/>
          <w:szCs w:val="22"/>
          <w:lang w:eastAsia="en-US"/>
        </w:rPr>
        <w:t xml:space="preserve"> (</w:t>
      </w:r>
      <w:r w:rsidR="00DC05CC" w:rsidRPr="005734DB">
        <w:rPr>
          <w:rStyle w:val="l-L2Char"/>
          <w:rFonts w:cs="Arial"/>
          <w:szCs w:val="22"/>
          <w:lang w:eastAsia="en-US"/>
        </w:rPr>
        <w:t>1</w:t>
      </w:r>
      <w:r w:rsidRPr="005734DB">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5734DB" w:rsidRDefault="003620AC" w:rsidP="003620AC">
      <w:pPr>
        <w:pStyle w:val="Odstavecseseznamem"/>
        <w:numPr>
          <w:ilvl w:val="0"/>
          <w:numId w:val="26"/>
        </w:numPr>
        <w:tabs>
          <w:tab w:val="left" w:pos="567"/>
        </w:tabs>
        <w:rPr>
          <w:rFonts w:ascii="Arial" w:hAnsi="Arial" w:cs="Arial"/>
          <w:sz w:val="22"/>
          <w:szCs w:val="22"/>
        </w:rPr>
      </w:pPr>
      <w:r w:rsidRPr="005734DB">
        <w:rPr>
          <w:rFonts w:ascii="Arial" w:hAnsi="Arial" w:cs="Arial"/>
          <w:sz w:val="22"/>
          <w:szCs w:val="22"/>
        </w:rPr>
        <w:t>Smlouva může být ukončena dohodou smluvních stran.</w:t>
      </w:r>
    </w:p>
    <w:p w14:paraId="5B50A7CA" w14:textId="77777777" w:rsidR="003620AC" w:rsidRPr="005734DB" w:rsidRDefault="003620AC" w:rsidP="003620AC">
      <w:pPr>
        <w:pStyle w:val="Odstavecseseznamem"/>
        <w:numPr>
          <w:ilvl w:val="0"/>
          <w:numId w:val="26"/>
        </w:numPr>
        <w:ind w:left="567" w:hanging="565"/>
        <w:rPr>
          <w:rStyle w:val="l-L2Char"/>
          <w:rFonts w:cs="Arial"/>
          <w:szCs w:val="22"/>
        </w:rPr>
      </w:pPr>
      <w:r w:rsidRPr="005734DB">
        <w:rPr>
          <w:rStyle w:val="l-L2Char"/>
          <w:rFonts w:cs="Arial"/>
          <w:szCs w:val="22"/>
        </w:rPr>
        <w:t>Ukončením smluvního závazkového vztahu zanikají i účinky plné moci, pokud byla objednatelem vydána.</w:t>
      </w:r>
    </w:p>
    <w:p w14:paraId="4041DA7B" w14:textId="77777777" w:rsidR="003620AC" w:rsidRPr="005734DB" w:rsidRDefault="003620AC" w:rsidP="003620AC">
      <w:pPr>
        <w:pStyle w:val="Odstavecseseznamem"/>
        <w:ind w:left="360"/>
        <w:rPr>
          <w:rStyle w:val="l-L2Char"/>
          <w:rFonts w:cs="Arial"/>
          <w:szCs w:val="22"/>
        </w:rPr>
      </w:pPr>
    </w:p>
    <w:p w14:paraId="66F43992" w14:textId="5598DBA3" w:rsidR="00A375D5" w:rsidRPr="005734DB" w:rsidRDefault="0003533D" w:rsidP="00B83F26">
      <w:pPr>
        <w:pStyle w:val="Nadpis2"/>
        <w:ind w:firstLine="2"/>
        <w:jc w:val="center"/>
        <w:rPr>
          <w:rFonts w:ascii="Arial" w:hAnsi="Arial" w:cs="Arial"/>
          <w:b/>
          <w:sz w:val="22"/>
          <w:szCs w:val="22"/>
          <w:u w:val="single"/>
        </w:rPr>
      </w:pPr>
      <w:r w:rsidRPr="005734DB">
        <w:rPr>
          <w:rFonts w:ascii="Arial" w:hAnsi="Arial" w:cs="Arial"/>
          <w:b/>
          <w:sz w:val="22"/>
          <w:szCs w:val="22"/>
        </w:rPr>
        <w:t xml:space="preserve">Čl. </w:t>
      </w:r>
      <w:r w:rsidR="00B83F26" w:rsidRPr="005734DB">
        <w:rPr>
          <w:rFonts w:ascii="Arial" w:hAnsi="Arial" w:cs="Arial"/>
          <w:b/>
          <w:sz w:val="22"/>
          <w:szCs w:val="22"/>
        </w:rPr>
        <w:t>X</w:t>
      </w:r>
      <w:r w:rsidR="009C0CA5" w:rsidRPr="005734DB">
        <w:rPr>
          <w:rFonts w:ascii="Arial" w:hAnsi="Arial" w:cs="Arial"/>
          <w:b/>
          <w:sz w:val="22"/>
          <w:szCs w:val="22"/>
        </w:rPr>
        <w:t>I</w:t>
      </w:r>
    </w:p>
    <w:p w14:paraId="42518E4D" w14:textId="77777777" w:rsidR="00B83F26" w:rsidRPr="005734DB" w:rsidRDefault="00B83F26" w:rsidP="00B83F26">
      <w:pPr>
        <w:pStyle w:val="Nadpis2"/>
        <w:ind w:firstLine="2"/>
        <w:jc w:val="center"/>
        <w:rPr>
          <w:rFonts w:ascii="Arial" w:hAnsi="Arial" w:cs="Arial"/>
          <w:b/>
          <w:sz w:val="22"/>
          <w:szCs w:val="22"/>
          <w:u w:val="single"/>
        </w:rPr>
      </w:pPr>
      <w:r w:rsidRPr="005734DB">
        <w:rPr>
          <w:rFonts w:ascii="Arial" w:hAnsi="Arial" w:cs="Arial"/>
          <w:b/>
          <w:sz w:val="22"/>
          <w:szCs w:val="22"/>
          <w:u w:val="single"/>
        </w:rPr>
        <w:t xml:space="preserve"> Ostatní ujednání</w:t>
      </w:r>
    </w:p>
    <w:p w14:paraId="4DCCE7E7" w14:textId="5961E8D7" w:rsidR="00B83F26" w:rsidRPr="005734DB" w:rsidRDefault="00B83F26" w:rsidP="00BB4EEA">
      <w:pPr>
        <w:numPr>
          <w:ilvl w:val="0"/>
          <w:numId w:val="10"/>
        </w:numPr>
        <w:spacing w:before="60" w:line="276" w:lineRule="auto"/>
        <w:ind w:left="567" w:hanging="567"/>
        <w:jc w:val="both"/>
        <w:rPr>
          <w:rFonts w:ascii="Arial" w:hAnsi="Arial" w:cs="Arial"/>
          <w:sz w:val="22"/>
          <w:szCs w:val="22"/>
        </w:rPr>
      </w:pPr>
      <w:r w:rsidRPr="005734DB">
        <w:rPr>
          <w:rFonts w:ascii="Arial" w:hAnsi="Arial" w:cs="Arial"/>
          <w:sz w:val="22"/>
          <w:szCs w:val="22"/>
        </w:rPr>
        <w:t xml:space="preserve">Smluvní strany souhlasí, že jejich veškerá komunikace může být vedena prostřednictvím </w:t>
      </w:r>
      <w:r w:rsidR="00B520B5" w:rsidRPr="005734DB">
        <w:rPr>
          <w:rFonts w:ascii="Arial" w:hAnsi="Arial" w:cs="Arial"/>
          <w:sz w:val="22"/>
          <w:szCs w:val="22"/>
        </w:rPr>
        <w:br/>
      </w:r>
      <w:r w:rsidRPr="005734DB">
        <w:rPr>
          <w:rFonts w:ascii="Arial" w:hAnsi="Arial" w:cs="Arial"/>
          <w:sz w:val="22"/>
          <w:szCs w:val="22"/>
        </w:rPr>
        <w:t xml:space="preserve">e-mailu s tím, že nesrozumitelnost či neúplnost zprávy musí adresát oznámit odesílateli bez zbytečného odkladu poté, co </w:t>
      </w:r>
      <w:r w:rsidR="000571AA" w:rsidRPr="005734DB">
        <w:rPr>
          <w:rFonts w:ascii="Arial" w:hAnsi="Arial" w:cs="Arial"/>
          <w:sz w:val="22"/>
          <w:szCs w:val="22"/>
        </w:rPr>
        <w:t>mu byl e-mail doručen</w:t>
      </w:r>
      <w:r w:rsidRPr="005734DB">
        <w:rPr>
          <w:rFonts w:ascii="Arial" w:hAnsi="Arial" w:cs="Arial"/>
          <w:sz w:val="22"/>
          <w:szCs w:val="22"/>
        </w:rPr>
        <w:t>. V případě, že se tak nestane, nemůže vůči odesílateli namítat, že nebyl seznámen se skutečným obsahem zprávy.</w:t>
      </w:r>
    </w:p>
    <w:p w14:paraId="48E97125" w14:textId="77777777" w:rsidR="00816B62" w:rsidRPr="005734DB" w:rsidRDefault="00816B62" w:rsidP="00BB4EEA">
      <w:pPr>
        <w:numPr>
          <w:ilvl w:val="0"/>
          <w:numId w:val="10"/>
        </w:numPr>
        <w:spacing w:before="60" w:line="276" w:lineRule="auto"/>
        <w:ind w:left="567" w:hanging="501"/>
        <w:jc w:val="both"/>
        <w:rPr>
          <w:rFonts w:ascii="Arial" w:hAnsi="Arial" w:cs="Arial"/>
          <w:sz w:val="22"/>
          <w:szCs w:val="22"/>
        </w:rPr>
      </w:pPr>
      <w:r w:rsidRPr="005734D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E229DF" w:rsidRDefault="003C703B" w:rsidP="00AB0C9F">
      <w:pPr>
        <w:pStyle w:val="Odstavecseseznamem"/>
        <w:numPr>
          <w:ilvl w:val="0"/>
          <w:numId w:val="10"/>
        </w:numPr>
        <w:ind w:left="567" w:hanging="501"/>
        <w:jc w:val="both"/>
        <w:rPr>
          <w:rFonts w:ascii="Arial" w:hAnsi="Arial" w:cs="Arial"/>
          <w:sz w:val="22"/>
          <w:szCs w:val="22"/>
        </w:rPr>
      </w:pPr>
      <w:r w:rsidRPr="005734DB">
        <w:rPr>
          <w:rFonts w:ascii="Arial" w:hAnsi="Arial" w:cs="Arial"/>
          <w:sz w:val="22"/>
          <w:szCs w:val="22"/>
          <w:lang w:val="x-none"/>
        </w:rPr>
        <w:t xml:space="preserve">Smluvní strany jsou si plně vědomy zákonné povinnosti uveřejnit dle zákona </w:t>
      </w:r>
      <w:r w:rsidRPr="005734D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5734DB">
        <w:rPr>
          <w:rFonts w:ascii="Arial" w:hAnsi="Arial" w:cs="Arial"/>
          <w:sz w:val="22"/>
          <w:szCs w:val="22"/>
        </w:rPr>
        <w:t>.</w:t>
      </w:r>
      <w:r w:rsidR="000571AA" w:rsidRPr="005734D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E229DF">
        <w:rPr>
          <w:rFonts w:ascii="Arial" w:hAnsi="Arial" w:cs="Arial"/>
          <w:sz w:val="22"/>
          <w:szCs w:val="22"/>
        </w:rPr>
        <w:t>dodatků, byla v plném rozsahu zveřejněna v registru smluv.</w:t>
      </w:r>
    </w:p>
    <w:p w14:paraId="4EC79552" w14:textId="0F52B9CB" w:rsidR="00CB3BB5" w:rsidRPr="00E229DF" w:rsidRDefault="00CB3BB5" w:rsidP="00AB0C9F">
      <w:pPr>
        <w:pStyle w:val="Odstavecseseznamem"/>
        <w:numPr>
          <w:ilvl w:val="0"/>
          <w:numId w:val="10"/>
        </w:numPr>
        <w:spacing w:line="276" w:lineRule="auto"/>
        <w:ind w:left="567" w:hanging="567"/>
        <w:jc w:val="both"/>
        <w:rPr>
          <w:rFonts w:ascii="Arial" w:hAnsi="Arial" w:cs="Arial"/>
          <w:sz w:val="22"/>
          <w:szCs w:val="22"/>
        </w:rPr>
      </w:pPr>
      <w:r w:rsidRPr="00E229DF">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E229DF" w:rsidRDefault="00063376" w:rsidP="00BB4EEA">
      <w:pPr>
        <w:numPr>
          <w:ilvl w:val="0"/>
          <w:numId w:val="10"/>
        </w:numPr>
        <w:spacing w:before="60" w:line="276" w:lineRule="auto"/>
        <w:ind w:left="567" w:hanging="567"/>
        <w:jc w:val="both"/>
        <w:rPr>
          <w:rFonts w:ascii="Arial" w:hAnsi="Arial" w:cs="Arial"/>
          <w:sz w:val="22"/>
          <w:szCs w:val="22"/>
        </w:rPr>
      </w:pPr>
      <w:r w:rsidRPr="00E229DF">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E229DF">
        <w:rPr>
          <w:rFonts w:ascii="Arial" w:hAnsi="Arial" w:cs="Arial"/>
          <w:bCs/>
          <w:sz w:val="22"/>
          <w:szCs w:val="22"/>
        </w:rPr>
        <w:br/>
      </w:r>
      <w:r w:rsidRPr="00E229DF">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E229DF" w:rsidRDefault="000571AA" w:rsidP="00AB0C9F">
      <w:pPr>
        <w:pStyle w:val="Odstavecseseznamem"/>
        <w:numPr>
          <w:ilvl w:val="0"/>
          <w:numId w:val="10"/>
        </w:numPr>
        <w:ind w:left="567" w:hanging="567"/>
        <w:jc w:val="both"/>
        <w:rPr>
          <w:rFonts w:ascii="Arial" w:hAnsi="Arial" w:cs="Arial"/>
          <w:sz w:val="22"/>
          <w:szCs w:val="22"/>
        </w:rPr>
      </w:pPr>
      <w:r w:rsidRPr="00E229DF">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E229DF" w:rsidRDefault="00063376" w:rsidP="00BB4EEA">
      <w:pPr>
        <w:numPr>
          <w:ilvl w:val="0"/>
          <w:numId w:val="10"/>
        </w:numPr>
        <w:spacing w:before="60" w:line="276" w:lineRule="auto"/>
        <w:ind w:left="567" w:hanging="567"/>
        <w:jc w:val="both"/>
        <w:rPr>
          <w:rFonts w:ascii="Arial" w:hAnsi="Arial" w:cs="Arial"/>
          <w:sz w:val="22"/>
          <w:szCs w:val="22"/>
        </w:rPr>
      </w:pPr>
      <w:r w:rsidRPr="00E229DF">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E229DF">
        <w:rPr>
          <w:rFonts w:ascii="Arial" w:hAnsi="Arial" w:cs="Arial"/>
          <w:sz w:val="22"/>
          <w:szCs w:val="22"/>
        </w:rPr>
        <w:br/>
      </w:r>
      <w:r w:rsidRPr="00E229DF">
        <w:rPr>
          <w:rFonts w:ascii="Arial" w:hAnsi="Arial" w:cs="Arial"/>
          <w:sz w:val="22"/>
          <w:szCs w:val="22"/>
        </w:rPr>
        <w:t>v tomto bodě nedopustila.</w:t>
      </w:r>
    </w:p>
    <w:p w14:paraId="0F05E053" w14:textId="77777777" w:rsidR="003D0FED" w:rsidRPr="00E229DF" w:rsidRDefault="003D0FED" w:rsidP="00BB4EEA">
      <w:pPr>
        <w:numPr>
          <w:ilvl w:val="0"/>
          <w:numId w:val="10"/>
        </w:numPr>
        <w:spacing w:before="60" w:line="276" w:lineRule="auto"/>
        <w:ind w:left="567" w:hanging="567"/>
        <w:jc w:val="both"/>
        <w:rPr>
          <w:rFonts w:ascii="Arial" w:hAnsi="Arial" w:cs="Arial"/>
          <w:sz w:val="22"/>
          <w:szCs w:val="22"/>
        </w:rPr>
      </w:pPr>
      <w:r w:rsidRPr="00E229DF">
        <w:rPr>
          <w:rFonts w:ascii="Arial" w:hAnsi="Arial" w:cs="Arial"/>
          <w:sz w:val="22"/>
          <w:szCs w:val="22"/>
        </w:rPr>
        <w:t>Pokud v této smlouvě není stanoveno jinak, řídí se smluvní strany příslušnými ustanoveními občanského zákoníku.</w:t>
      </w:r>
    </w:p>
    <w:p w14:paraId="6F7B83ED" w14:textId="77777777" w:rsidR="00B83F26" w:rsidRPr="00E229DF"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E229DF">
        <w:rPr>
          <w:rFonts w:ascii="Arial" w:hAnsi="Arial" w:cs="Arial"/>
          <w:sz w:val="22"/>
          <w:szCs w:val="22"/>
        </w:rPr>
        <w:t>T</w:t>
      </w:r>
      <w:r w:rsidR="00B83F26" w:rsidRPr="00E229DF">
        <w:rPr>
          <w:rFonts w:ascii="Arial" w:hAnsi="Arial" w:cs="Arial"/>
          <w:sz w:val="22"/>
          <w:szCs w:val="22"/>
        </w:rPr>
        <w:t xml:space="preserve">uto smlouvu lze měnit jen písemnými očíslovanými dodatky, podepsanými zástupci obou smluvních stran. </w:t>
      </w:r>
    </w:p>
    <w:p w14:paraId="19569660" w14:textId="41518527" w:rsidR="003D0FED" w:rsidRPr="00E229DF" w:rsidRDefault="003D0FED" w:rsidP="00BB4EEA">
      <w:pPr>
        <w:numPr>
          <w:ilvl w:val="0"/>
          <w:numId w:val="10"/>
        </w:numPr>
        <w:spacing w:before="60" w:line="276" w:lineRule="auto"/>
        <w:ind w:left="567" w:hanging="567"/>
        <w:jc w:val="both"/>
        <w:rPr>
          <w:rFonts w:ascii="Arial" w:hAnsi="Arial" w:cs="Arial"/>
          <w:sz w:val="22"/>
          <w:szCs w:val="22"/>
        </w:rPr>
      </w:pPr>
      <w:r w:rsidRPr="00E229DF">
        <w:rPr>
          <w:rFonts w:ascii="Arial" w:hAnsi="Arial" w:cs="Arial"/>
          <w:sz w:val="22"/>
          <w:szCs w:val="22"/>
        </w:rPr>
        <w:t>Veškerá práva a povinnosti vyplývající z této smlouvy přecházejí, pokud to povaha těchto práv</w:t>
      </w:r>
      <w:ins w:id="1" w:author="Doudová Olga JUDr." w:date="2022-06-20T10:42:00Z">
        <w:r w:rsidR="009D5790" w:rsidRPr="00E229DF">
          <w:rPr>
            <w:rFonts w:ascii="Arial" w:hAnsi="Arial" w:cs="Arial"/>
            <w:sz w:val="22"/>
            <w:szCs w:val="22"/>
          </w:rPr>
          <w:t xml:space="preserve"> </w:t>
        </w:r>
      </w:ins>
      <w:r w:rsidRPr="00E229DF">
        <w:rPr>
          <w:rFonts w:ascii="Arial" w:hAnsi="Arial" w:cs="Arial"/>
          <w:sz w:val="22"/>
          <w:szCs w:val="22"/>
        </w:rPr>
        <w:t>a povinností nevylučuje, na právní nástupce smluvních stan.</w:t>
      </w:r>
    </w:p>
    <w:p w14:paraId="0800B659" w14:textId="2E105570" w:rsidR="00935646" w:rsidRPr="00E229DF" w:rsidRDefault="00935646" w:rsidP="00BB4EEA">
      <w:pPr>
        <w:pStyle w:val="Odstavecseseznamem"/>
        <w:numPr>
          <w:ilvl w:val="0"/>
          <w:numId w:val="10"/>
        </w:numPr>
        <w:spacing w:line="276" w:lineRule="auto"/>
        <w:ind w:left="709" w:hanging="709"/>
        <w:jc w:val="both"/>
        <w:rPr>
          <w:rFonts w:ascii="Arial" w:hAnsi="Arial" w:cs="Arial"/>
          <w:sz w:val="22"/>
          <w:szCs w:val="22"/>
        </w:rPr>
      </w:pPr>
      <w:r w:rsidRPr="00E229DF">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Pr="005734DB" w:rsidRDefault="003D0FED" w:rsidP="00BB4EEA">
      <w:pPr>
        <w:numPr>
          <w:ilvl w:val="0"/>
          <w:numId w:val="10"/>
        </w:numPr>
        <w:spacing w:before="60" w:line="276" w:lineRule="auto"/>
        <w:ind w:left="567" w:hanging="567"/>
        <w:jc w:val="both"/>
        <w:rPr>
          <w:rFonts w:ascii="Arial" w:hAnsi="Arial" w:cs="Arial"/>
          <w:sz w:val="22"/>
          <w:szCs w:val="22"/>
        </w:rPr>
      </w:pPr>
      <w:r w:rsidRPr="005734D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5734DB" w:rsidRDefault="00167C3A" w:rsidP="00AB0C9F">
      <w:pPr>
        <w:numPr>
          <w:ilvl w:val="0"/>
          <w:numId w:val="10"/>
        </w:numPr>
        <w:spacing w:before="60" w:line="276" w:lineRule="auto"/>
        <w:ind w:left="567" w:hanging="567"/>
        <w:jc w:val="both"/>
        <w:rPr>
          <w:rFonts w:ascii="Arial" w:hAnsi="Arial" w:cs="Arial"/>
          <w:sz w:val="22"/>
          <w:szCs w:val="22"/>
        </w:rPr>
      </w:pPr>
      <w:r w:rsidRPr="005734D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5734DB">
        <w:rPr>
          <w:rFonts w:ascii="Arial" w:hAnsi="Arial" w:cs="Arial"/>
          <w:sz w:val="22"/>
          <w:szCs w:val="22"/>
        </w:rPr>
        <w:br/>
        <w:t>a srozumitelně, nikoliv v tísni za nápadně nevýhodných podmínek.</w:t>
      </w:r>
    </w:p>
    <w:p w14:paraId="155BB288" w14:textId="00B5953F" w:rsidR="00B83F26" w:rsidRPr="005734DB" w:rsidRDefault="00B83F26" w:rsidP="007421FE">
      <w:pPr>
        <w:spacing w:before="60"/>
        <w:jc w:val="both"/>
        <w:rPr>
          <w:rFonts w:ascii="Arial" w:hAnsi="Arial" w:cs="Arial"/>
          <w:color w:val="000000"/>
          <w:sz w:val="22"/>
          <w:szCs w:val="22"/>
        </w:rPr>
      </w:pPr>
    </w:p>
    <w:p w14:paraId="79DCB97C" w14:textId="77777777" w:rsidR="00B83F26" w:rsidRPr="005734DB" w:rsidRDefault="00B83F26" w:rsidP="00B83F26">
      <w:pPr>
        <w:jc w:val="both"/>
        <w:rPr>
          <w:rFonts w:ascii="Arial" w:hAnsi="Arial" w:cs="Arial"/>
          <w:sz w:val="22"/>
          <w:szCs w:val="22"/>
        </w:rPr>
      </w:pPr>
    </w:p>
    <w:p w14:paraId="23C4BF16" w14:textId="77777777" w:rsidR="00B2498F" w:rsidRPr="005734DB" w:rsidRDefault="00B2498F" w:rsidP="00B83F26">
      <w:pPr>
        <w:jc w:val="both"/>
        <w:rPr>
          <w:rFonts w:ascii="Arial" w:hAnsi="Arial" w:cs="Arial"/>
          <w:i/>
          <w:sz w:val="22"/>
          <w:szCs w:val="22"/>
        </w:rPr>
      </w:pPr>
      <w:r w:rsidRPr="005734DB">
        <w:rPr>
          <w:rFonts w:ascii="Arial" w:hAnsi="Arial" w:cs="Arial"/>
          <w:i/>
          <w:sz w:val="22"/>
          <w:szCs w:val="22"/>
          <w:lang w:val="en-US"/>
        </w:rPr>
        <w:t>Příloha č.</w:t>
      </w:r>
      <w:r w:rsidR="002112DC" w:rsidRPr="005734DB">
        <w:rPr>
          <w:rFonts w:ascii="Arial" w:hAnsi="Arial" w:cs="Arial"/>
          <w:i/>
          <w:sz w:val="22"/>
          <w:szCs w:val="22"/>
          <w:lang w:val="en-US"/>
        </w:rPr>
        <w:t>1</w:t>
      </w:r>
      <w:r w:rsidRPr="005734DB">
        <w:rPr>
          <w:rFonts w:ascii="Arial" w:hAnsi="Arial" w:cs="Arial"/>
          <w:i/>
          <w:sz w:val="22"/>
          <w:szCs w:val="22"/>
          <w:lang w:val="en-US"/>
        </w:rPr>
        <w:t xml:space="preserve"> – Plná moc</w:t>
      </w:r>
      <w:r w:rsidR="009736F8" w:rsidRPr="005734DB">
        <w:rPr>
          <w:rFonts w:ascii="Arial" w:hAnsi="Arial" w:cs="Arial"/>
          <w:i/>
          <w:sz w:val="22"/>
          <w:szCs w:val="22"/>
          <w:lang w:val="en-US"/>
        </w:rPr>
        <w:t xml:space="preserve"> ze dne</w:t>
      </w:r>
      <w:r w:rsidRPr="005734DB">
        <w:rPr>
          <w:rFonts w:ascii="Arial" w:hAnsi="Arial" w:cs="Arial"/>
          <w:i/>
          <w:sz w:val="22"/>
          <w:szCs w:val="22"/>
          <w:lang w:val="en-US"/>
        </w:rPr>
        <w:t xml:space="preserve"> </w:t>
      </w:r>
      <w:r w:rsidRPr="005734DB">
        <w:rPr>
          <w:rFonts w:ascii="Arial" w:hAnsi="Arial" w:cs="Arial"/>
          <w:b/>
          <w:sz w:val="22"/>
          <w:szCs w:val="22"/>
          <w:highlight w:val="yellow"/>
          <w:lang w:val="en-US"/>
        </w:rPr>
        <w:t>[DOPLNIT]</w:t>
      </w:r>
    </w:p>
    <w:p w14:paraId="4DE37E57" w14:textId="77777777" w:rsidR="00DD34EC" w:rsidRPr="005734DB" w:rsidRDefault="00DD34EC" w:rsidP="00B83F26">
      <w:pPr>
        <w:jc w:val="both"/>
        <w:rPr>
          <w:rFonts w:ascii="Arial" w:hAnsi="Arial" w:cs="Arial"/>
          <w:sz w:val="22"/>
          <w:szCs w:val="22"/>
        </w:rPr>
      </w:pPr>
    </w:p>
    <w:p w14:paraId="2B72B728" w14:textId="77777777" w:rsidR="00B83F26" w:rsidRPr="005734DB" w:rsidRDefault="00B83F26" w:rsidP="00B83F26">
      <w:pPr>
        <w:pStyle w:val="Zkladntext"/>
        <w:rPr>
          <w:rFonts w:ascii="Arial" w:hAnsi="Arial" w:cs="Arial"/>
          <w:b w:val="0"/>
          <w:sz w:val="22"/>
          <w:szCs w:val="22"/>
        </w:rPr>
      </w:pPr>
      <w:r w:rsidRPr="005734DB">
        <w:rPr>
          <w:rFonts w:ascii="Arial" w:hAnsi="Arial" w:cs="Arial"/>
          <w:b w:val="0"/>
          <w:sz w:val="22"/>
          <w:szCs w:val="22"/>
        </w:rPr>
        <w:t xml:space="preserve">Na důkaz </w:t>
      </w:r>
      <w:r w:rsidR="007421FE" w:rsidRPr="005734DB">
        <w:rPr>
          <w:rFonts w:ascii="Arial" w:hAnsi="Arial" w:cs="Arial"/>
          <w:b w:val="0"/>
          <w:sz w:val="22"/>
          <w:szCs w:val="22"/>
        </w:rPr>
        <w:t xml:space="preserve">shora uvedeného připojují smluvní strany </w:t>
      </w:r>
      <w:r w:rsidRPr="005734DB">
        <w:rPr>
          <w:rFonts w:ascii="Arial" w:hAnsi="Arial" w:cs="Arial"/>
          <w:b w:val="0"/>
          <w:sz w:val="22"/>
          <w:szCs w:val="22"/>
        </w:rPr>
        <w:t>své podpisy.</w:t>
      </w:r>
    </w:p>
    <w:p w14:paraId="6AE9546B" w14:textId="77777777" w:rsidR="004907AC" w:rsidRPr="005734DB" w:rsidRDefault="004907AC" w:rsidP="00B83F26">
      <w:pPr>
        <w:jc w:val="both"/>
        <w:rPr>
          <w:rFonts w:ascii="Arial" w:hAnsi="Arial" w:cs="Arial"/>
          <w:sz w:val="22"/>
          <w:szCs w:val="22"/>
        </w:rPr>
      </w:pPr>
    </w:p>
    <w:p w14:paraId="14587360" w14:textId="77777777" w:rsidR="004907AC" w:rsidRPr="005734DB" w:rsidRDefault="004907AC" w:rsidP="00B83F26">
      <w:pPr>
        <w:jc w:val="both"/>
        <w:rPr>
          <w:rFonts w:ascii="Arial" w:hAnsi="Arial" w:cs="Arial"/>
          <w:sz w:val="22"/>
          <w:szCs w:val="22"/>
        </w:rPr>
      </w:pPr>
    </w:p>
    <w:p w14:paraId="204EEFEF" w14:textId="77777777" w:rsidR="00B83F26" w:rsidRPr="005734DB" w:rsidRDefault="00B83F26" w:rsidP="00B83F26">
      <w:pPr>
        <w:jc w:val="both"/>
        <w:rPr>
          <w:rFonts w:ascii="Arial" w:hAnsi="Arial" w:cs="Arial"/>
          <w:b/>
          <w:sz w:val="22"/>
          <w:szCs w:val="22"/>
        </w:rPr>
      </w:pPr>
      <w:r w:rsidRPr="005734DB">
        <w:rPr>
          <w:rFonts w:ascii="Arial" w:hAnsi="Arial" w:cs="Arial"/>
          <w:sz w:val="22"/>
          <w:szCs w:val="22"/>
        </w:rPr>
        <w:t>V </w:t>
      </w:r>
      <w:r w:rsidR="00B7615A" w:rsidRPr="005734DB">
        <w:rPr>
          <w:rFonts w:ascii="Arial" w:hAnsi="Arial" w:cs="Arial"/>
          <w:sz w:val="22"/>
          <w:szCs w:val="22"/>
        </w:rPr>
        <w:t>……………….</w:t>
      </w:r>
      <w:r w:rsidRPr="005734DB">
        <w:rPr>
          <w:rFonts w:ascii="Arial" w:hAnsi="Arial" w:cs="Arial"/>
          <w:sz w:val="22"/>
          <w:szCs w:val="22"/>
        </w:rPr>
        <w:t xml:space="preserve"> dne  ………………</w:t>
      </w:r>
    </w:p>
    <w:p w14:paraId="0F57774C" w14:textId="77777777" w:rsidR="00B83F26" w:rsidRPr="005734DB" w:rsidRDefault="00B83F26" w:rsidP="00B83F26">
      <w:pPr>
        <w:ind w:firstLine="708"/>
        <w:jc w:val="both"/>
        <w:rPr>
          <w:rFonts w:ascii="Arial" w:hAnsi="Arial" w:cs="Arial"/>
          <w:sz w:val="22"/>
          <w:szCs w:val="22"/>
        </w:rPr>
      </w:pPr>
    </w:p>
    <w:p w14:paraId="556D9987" w14:textId="77777777" w:rsidR="00AB0C9F" w:rsidRPr="005734DB" w:rsidRDefault="00AB0C9F" w:rsidP="00AF3574">
      <w:pPr>
        <w:jc w:val="both"/>
        <w:rPr>
          <w:rFonts w:ascii="Arial" w:hAnsi="Arial" w:cs="Arial"/>
          <w:sz w:val="22"/>
          <w:szCs w:val="22"/>
        </w:rPr>
      </w:pPr>
    </w:p>
    <w:p w14:paraId="6FD6DEAF" w14:textId="77777777" w:rsidR="004907AC" w:rsidRPr="005734DB" w:rsidRDefault="004907AC" w:rsidP="00AB0C9F">
      <w:pPr>
        <w:jc w:val="both"/>
        <w:rPr>
          <w:rFonts w:ascii="Arial" w:hAnsi="Arial" w:cs="Arial"/>
          <w:sz w:val="22"/>
          <w:szCs w:val="22"/>
        </w:rPr>
      </w:pPr>
    </w:p>
    <w:p w14:paraId="2129CA33" w14:textId="77777777" w:rsidR="004907AC" w:rsidRPr="005734DB" w:rsidRDefault="004907AC" w:rsidP="00B83F26">
      <w:pPr>
        <w:ind w:firstLine="708"/>
        <w:jc w:val="both"/>
        <w:rPr>
          <w:rFonts w:ascii="Arial" w:hAnsi="Arial" w:cs="Arial"/>
          <w:sz w:val="22"/>
          <w:szCs w:val="22"/>
        </w:rPr>
      </w:pPr>
    </w:p>
    <w:p w14:paraId="5B3ECC49" w14:textId="77777777" w:rsidR="00B83F26" w:rsidRPr="005734DB" w:rsidRDefault="00B83F26" w:rsidP="00B83F26">
      <w:pPr>
        <w:ind w:firstLine="708"/>
        <w:jc w:val="both"/>
        <w:rPr>
          <w:rFonts w:ascii="Arial" w:hAnsi="Arial" w:cs="Arial"/>
          <w:sz w:val="22"/>
          <w:szCs w:val="22"/>
        </w:rPr>
      </w:pPr>
    </w:p>
    <w:p w14:paraId="132FEA7C" w14:textId="77777777" w:rsidR="00B83F26" w:rsidRPr="005734DB" w:rsidRDefault="00B83F26" w:rsidP="00B83F26">
      <w:pPr>
        <w:pStyle w:val="Zkladntext"/>
        <w:rPr>
          <w:rFonts w:ascii="Arial" w:hAnsi="Arial" w:cs="Arial"/>
          <w:b w:val="0"/>
          <w:sz w:val="22"/>
          <w:szCs w:val="22"/>
        </w:rPr>
      </w:pPr>
      <w:r w:rsidRPr="005734DB">
        <w:rPr>
          <w:rFonts w:ascii="Arial" w:hAnsi="Arial" w:cs="Arial"/>
          <w:b w:val="0"/>
          <w:bCs/>
          <w:sz w:val="22"/>
          <w:szCs w:val="22"/>
        </w:rPr>
        <w:t xml:space="preserve">       </w:t>
      </w:r>
      <w:r w:rsidRPr="005734DB">
        <w:rPr>
          <w:rFonts w:ascii="Arial" w:hAnsi="Arial" w:cs="Arial"/>
          <w:b w:val="0"/>
          <w:sz w:val="22"/>
          <w:szCs w:val="22"/>
        </w:rPr>
        <w:t>..................................................</w:t>
      </w:r>
      <w:r w:rsidRPr="005734DB">
        <w:rPr>
          <w:rFonts w:ascii="Arial" w:hAnsi="Arial" w:cs="Arial"/>
          <w:b w:val="0"/>
          <w:sz w:val="22"/>
          <w:szCs w:val="22"/>
        </w:rPr>
        <w:tab/>
      </w:r>
      <w:r w:rsidRPr="005734DB">
        <w:rPr>
          <w:rFonts w:ascii="Arial" w:hAnsi="Arial" w:cs="Arial"/>
          <w:b w:val="0"/>
          <w:sz w:val="22"/>
          <w:szCs w:val="22"/>
        </w:rPr>
        <w:tab/>
      </w:r>
      <w:r w:rsidRPr="005734DB">
        <w:rPr>
          <w:rFonts w:ascii="Arial" w:hAnsi="Arial" w:cs="Arial"/>
          <w:b w:val="0"/>
          <w:sz w:val="22"/>
          <w:szCs w:val="22"/>
        </w:rPr>
        <w:tab/>
        <w:t xml:space="preserve"> ..…………….......................................</w:t>
      </w:r>
    </w:p>
    <w:p w14:paraId="304341FB" w14:textId="77777777" w:rsidR="00B83F26" w:rsidRPr="005734DB" w:rsidRDefault="00B83F26" w:rsidP="001A4873">
      <w:pPr>
        <w:pStyle w:val="Zkladntext"/>
        <w:spacing w:line="240" w:lineRule="auto"/>
        <w:rPr>
          <w:rFonts w:ascii="Arial" w:hAnsi="Arial" w:cs="Arial"/>
          <w:sz w:val="22"/>
          <w:szCs w:val="22"/>
        </w:rPr>
      </w:pPr>
      <w:r w:rsidRPr="005734DB">
        <w:rPr>
          <w:rFonts w:ascii="Arial" w:hAnsi="Arial" w:cs="Arial"/>
          <w:sz w:val="22"/>
          <w:szCs w:val="22"/>
        </w:rPr>
        <w:t xml:space="preserve"> </w:t>
      </w:r>
      <w:r w:rsidRPr="005734DB">
        <w:rPr>
          <w:rFonts w:ascii="Arial" w:hAnsi="Arial" w:cs="Arial"/>
          <w:sz w:val="22"/>
          <w:szCs w:val="22"/>
        </w:rPr>
        <w:tab/>
      </w:r>
      <w:r w:rsidRPr="005734DB">
        <w:rPr>
          <w:rFonts w:ascii="Arial" w:hAnsi="Arial" w:cs="Arial"/>
          <w:sz w:val="22"/>
          <w:szCs w:val="22"/>
        </w:rPr>
        <w:tab/>
        <w:t xml:space="preserve">               </w:t>
      </w:r>
    </w:p>
    <w:p w14:paraId="27EF25D2" w14:textId="7BA4CD2B" w:rsidR="008B7751" w:rsidRDefault="00B83F26" w:rsidP="005077E5">
      <w:pPr>
        <w:pStyle w:val="Zkladntext"/>
        <w:tabs>
          <w:tab w:val="left" w:pos="426"/>
        </w:tabs>
        <w:spacing w:line="276" w:lineRule="auto"/>
        <w:rPr>
          <w:rFonts w:ascii="Arial" w:hAnsi="Arial" w:cs="Arial"/>
          <w:b w:val="0"/>
          <w:sz w:val="22"/>
          <w:szCs w:val="22"/>
        </w:rPr>
      </w:pPr>
      <w:r w:rsidRPr="005734DB">
        <w:rPr>
          <w:rFonts w:ascii="Arial" w:hAnsi="Arial" w:cs="Arial"/>
          <w:sz w:val="22"/>
          <w:szCs w:val="22"/>
        </w:rPr>
        <w:t xml:space="preserve">        </w:t>
      </w:r>
      <w:r w:rsidRPr="005734DB">
        <w:rPr>
          <w:rFonts w:ascii="Arial" w:hAnsi="Arial" w:cs="Arial"/>
          <w:sz w:val="22"/>
          <w:szCs w:val="22"/>
        </w:rPr>
        <w:tab/>
      </w:r>
      <w:r w:rsidRPr="005734DB">
        <w:rPr>
          <w:rFonts w:ascii="Arial" w:hAnsi="Arial" w:cs="Arial"/>
          <w:sz w:val="22"/>
          <w:szCs w:val="22"/>
        </w:rPr>
        <w:tab/>
      </w:r>
      <w:r w:rsidRPr="005734DB">
        <w:rPr>
          <w:rFonts w:ascii="Arial" w:hAnsi="Arial" w:cs="Arial"/>
          <w:b w:val="0"/>
          <w:sz w:val="22"/>
          <w:szCs w:val="22"/>
        </w:rPr>
        <w:t>(objednatel)</w:t>
      </w:r>
      <w:r w:rsidRPr="005734DB">
        <w:rPr>
          <w:rFonts w:ascii="Arial" w:hAnsi="Arial" w:cs="Arial"/>
          <w:b w:val="0"/>
          <w:sz w:val="22"/>
          <w:szCs w:val="22"/>
        </w:rPr>
        <w:tab/>
      </w:r>
      <w:r w:rsidRPr="005734DB">
        <w:rPr>
          <w:rFonts w:ascii="Arial" w:hAnsi="Arial" w:cs="Arial"/>
          <w:b w:val="0"/>
          <w:sz w:val="22"/>
          <w:szCs w:val="22"/>
        </w:rPr>
        <w:tab/>
      </w:r>
      <w:r w:rsidRPr="005734DB">
        <w:rPr>
          <w:rFonts w:ascii="Arial" w:hAnsi="Arial" w:cs="Arial"/>
          <w:b w:val="0"/>
          <w:sz w:val="22"/>
          <w:szCs w:val="22"/>
        </w:rPr>
        <w:tab/>
      </w:r>
      <w:r w:rsidRPr="005734DB">
        <w:rPr>
          <w:rFonts w:ascii="Arial" w:hAnsi="Arial" w:cs="Arial"/>
          <w:b w:val="0"/>
          <w:sz w:val="22"/>
          <w:szCs w:val="22"/>
        </w:rPr>
        <w:tab/>
      </w:r>
      <w:r w:rsidRPr="005734DB">
        <w:rPr>
          <w:rFonts w:ascii="Arial" w:hAnsi="Arial" w:cs="Arial"/>
          <w:b w:val="0"/>
          <w:sz w:val="22"/>
          <w:szCs w:val="22"/>
        </w:rPr>
        <w:tab/>
        <w:t xml:space="preserve">        (zhotovitel</w:t>
      </w:r>
      <w:r w:rsidR="00AF3574">
        <w:rPr>
          <w:rFonts w:ascii="Arial" w:hAnsi="Arial" w:cs="Arial"/>
          <w:b w:val="0"/>
          <w:sz w:val="22"/>
          <w:szCs w:val="22"/>
        </w:rPr>
        <w:t>)</w:t>
      </w:r>
    </w:p>
    <w:p w14:paraId="0F561E3A" w14:textId="77777777" w:rsidR="008B7751" w:rsidRPr="005734DB" w:rsidRDefault="008B7751" w:rsidP="005077E5">
      <w:pPr>
        <w:pStyle w:val="Zkladntext"/>
        <w:tabs>
          <w:tab w:val="left" w:pos="426"/>
        </w:tabs>
        <w:spacing w:line="276" w:lineRule="auto"/>
        <w:rPr>
          <w:rFonts w:ascii="Arial" w:hAnsi="Arial" w:cs="Arial"/>
          <w:b w:val="0"/>
          <w:sz w:val="22"/>
          <w:szCs w:val="22"/>
        </w:rPr>
      </w:pPr>
    </w:p>
    <w:p w14:paraId="4A602808" w14:textId="6FB4C5F2" w:rsidR="003B7D9D" w:rsidRPr="008B7751" w:rsidRDefault="008B7751" w:rsidP="00B520B5">
      <w:pPr>
        <w:pStyle w:val="Zkladntext"/>
        <w:tabs>
          <w:tab w:val="left" w:pos="426"/>
        </w:tabs>
        <w:spacing w:line="276" w:lineRule="auto"/>
        <w:jc w:val="both"/>
        <w:rPr>
          <w:rFonts w:ascii="Arial" w:hAnsi="Arial" w:cs="Arial"/>
          <w:b w:val="0"/>
          <w:bCs/>
          <w:sz w:val="22"/>
          <w:szCs w:val="22"/>
        </w:rPr>
      </w:pPr>
      <w:r w:rsidRPr="008B7751">
        <w:rPr>
          <w:rFonts w:ascii="Arial" w:hAnsi="Arial" w:cs="Arial"/>
          <w:b w:val="0"/>
          <w:bCs/>
          <w:sz w:val="22"/>
          <w:szCs w:val="22"/>
        </w:rPr>
        <w:t>Příloha č. 1</w:t>
      </w:r>
    </w:p>
    <w:p w14:paraId="4241DB8F" w14:textId="77777777" w:rsidR="006F606B" w:rsidRPr="008B7751" w:rsidRDefault="006F606B" w:rsidP="00B520B5">
      <w:pPr>
        <w:pStyle w:val="Zkladntext"/>
        <w:tabs>
          <w:tab w:val="left" w:pos="426"/>
        </w:tabs>
        <w:spacing w:line="276" w:lineRule="auto"/>
        <w:jc w:val="both"/>
        <w:rPr>
          <w:rFonts w:ascii="Arial" w:hAnsi="Arial" w:cs="Arial"/>
          <w:sz w:val="22"/>
          <w:szCs w:val="22"/>
        </w:rPr>
      </w:pPr>
    </w:p>
    <w:p w14:paraId="7F2605A5" w14:textId="77777777" w:rsidR="006F606B" w:rsidRPr="008B7751" w:rsidRDefault="006F606B" w:rsidP="006F606B">
      <w:pPr>
        <w:rPr>
          <w:rFonts w:ascii="Arial" w:hAnsi="Arial" w:cs="Arial"/>
          <w:b/>
          <w:sz w:val="22"/>
          <w:szCs w:val="22"/>
        </w:rPr>
      </w:pPr>
      <w:r w:rsidRPr="008B7751">
        <w:rPr>
          <w:rFonts w:ascii="Arial" w:hAnsi="Arial" w:cs="Arial"/>
          <w:b/>
          <w:sz w:val="22"/>
          <w:szCs w:val="22"/>
        </w:rPr>
        <w:t>STÁTNÍ   POZEMKOVÝ  ÚŘAD</w:t>
      </w:r>
    </w:p>
    <w:p w14:paraId="70B3994D" w14:textId="77777777" w:rsidR="006F606B" w:rsidRPr="008B7751" w:rsidRDefault="006F606B" w:rsidP="006F606B">
      <w:pPr>
        <w:rPr>
          <w:rFonts w:ascii="Arial" w:hAnsi="Arial" w:cs="Arial"/>
          <w:sz w:val="22"/>
          <w:szCs w:val="22"/>
        </w:rPr>
      </w:pPr>
      <w:r w:rsidRPr="008B7751">
        <w:rPr>
          <w:rFonts w:ascii="Arial" w:hAnsi="Arial" w:cs="Arial"/>
          <w:sz w:val="22"/>
          <w:szCs w:val="22"/>
        </w:rPr>
        <w:t>Sídlo: Husinecká 1024/11a, 130 00 Praha 3 – Žižkov, IČO: 01312774, DIČ: CZ01312774</w:t>
      </w:r>
    </w:p>
    <w:p w14:paraId="350D23AC" w14:textId="77777777" w:rsidR="006F606B" w:rsidRPr="008B7751" w:rsidRDefault="006F606B" w:rsidP="006F606B">
      <w:pPr>
        <w:pBdr>
          <w:bottom w:val="single" w:sz="6" w:space="1" w:color="auto"/>
        </w:pBdr>
        <w:rPr>
          <w:rFonts w:ascii="Arial" w:hAnsi="Arial" w:cs="Arial"/>
          <w:sz w:val="22"/>
          <w:szCs w:val="22"/>
        </w:rPr>
      </w:pPr>
    </w:p>
    <w:p w14:paraId="541E4B55" w14:textId="77777777" w:rsidR="006F606B" w:rsidRPr="008B7751" w:rsidRDefault="006F606B" w:rsidP="006F606B">
      <w:pPr>
        <w:rPr>
          <w:rFonts w:ascii="Arial" w:hAnsi="Arial" w:cs="Arial"/>
          <w:b/>
          <w:sz w:val="22"/>
          <w:szCs w:val="22"/>
        </w:rPr>
      </w:pPr>
    </w:p>
    <w:p w14:paraId="293CF185" w14:textId="77777777" w:rsidR="006F606B" w:rsidRPr="008B7751" w:rsidRDefault="006F606B" w:rsidP="006F606B">
      <w:pPr>
        <w:rPr>
          <w:rFonts w:ascii="Arial" w:hAnsi="Arial" w:cs="Arial"/>
          <w:b/>
          <w:sz w:val="22"/>
          <w:szCs w:val="22"/>
        </w:rPr>
      </w:pPr>
    </w:p>
    <w:p w14:paraId="220A358A" w14:textId="77777777" w:rsidR="006F606B" w:rsidRPr="008B7751" w:rsidRDefault="006F606B" w:rsidP="006F606B">
      <w:pPr>
        <w:jc w:val="center"/>
        <w:rPr>
          <w:rFonts w:ascii="Arial" w:hAnsi="Arial" w:cs="Arial"/>
          <w:b/>
          <w:sz w:val="22"/>
          <w:szCs w:val="22"/>
        </w:rPr>
      </w:pPr>
      <w:r w:rsidRPr="008B7751">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6F606B" w:rsidRPr="008B7751" w14:paraId="3995636C" w14:textId="77777777" w:rsidTr="00907DCD">
        <w:trPr>
          <w:trHeight w:val="247"/>
        </w:trPr>
        <w:tc>
          <w:tcPr>
            <w:tcW w:w="9606" w:type="dxa"/>
          </w:tcPr>
          <w:p w14:paraId="7CB4A7C6" w14:textId="77777777" w:rsidR="006F606B" w:rsidRPr="008B7751" w:rsidRDefault="006F606B" w:rsidP="00907DCD">
            <w:pPr>
              <w:pStyle w:val="Default"/>
              <w:jc w:val="both"/>
              <w:rPr>
                <w:rFonts w:ascii="Arial" w:hAnsi="Arial" w:cs="Arial"/>
                <w:sz w:val="22"/>
                <w:szCs w:val="22"/>
              </w:rPr>
            </w:pPr>
          </w:p>
        </w:tc>
      </w:tr>
    </w:tbl>
    <w:p w14:paraId="38A24538" w14:textId="77777777" w:rsidR="004D1AAE" w:rsidRPr="00F7753C" w:rsidRDefault="004D1AAE" w:rsidP="004D1AAE">
      <w:pPr>
        <w:pStyle w:val="Default"/>
        <w:jc w:val="both"/>
        <w:rPr>
          <w:rFonts w:ascii="Arial" w:hAnsi="Arial" w:cs="Arial"/>
          <w:color w:val="auto"/>
          <w:sz w:val="22"/>
          <w:szCs w:val="22"/>
        </w:rPr>
      </w:pPr>
      <w:r w:rsidRPr="00F7753C">
        <w:rPr>
          <w:rFonts w:ascii="Arial" w:hAnsi="Arial" w:cs="Arial"/>
          <w:b/>
          <w:color w:val="auto"/>
          <w:sz w:val="22"/>
          <w:szCs w:val="22"/>
        </w:rPr>
        <w:t>Česká republika - Státní pozemkový úřad, 130 00 Praha 3,</w:t>
      </w:r>
      <w:r w:rsidRPr="00F7753C">
        <w:rPr>
          <w:rFonts w:ascii="Arial" w:hAnsi="Arial" w:cs="Arial"/>
          <w:color w:val="auto"/>
          <w:sz w:val="22"/>
          <w:szCs w:val="22"/>
        </w:rPr>
        <w:t xml:space="preserve"> </w:t>
      </w:r>
      <w:r w:rsidRPr="00F7753C">
        <w:rPr>
          <w:rFonts w:ascii="Arial" w:hAnsi="Arial" w:cs="Arial"/>
          <w:b/>
          <w:color w:val="auto"/>
          <w:sz w:val="22"/>
          <w:szCs w:val="22"/>
        </w:rPr>
        <w:t xml:space="preserve">Husinecká 1024/11a </w:t>
      </w:r>
    </w:p>
    <w:p w14:paraId="44464538" w14:textId="77777777" w:rsidR="004D1AAE" w:rsidRPr="00F7753C" w:rsidRDefault="004D1AAE" w:rsidP="004D1AAE">
      <w:pPr>
        <w:pStyle w:val="Default"/>
        <w:jc w:val="both"/>
        <w:rPr>
          <w:rFonts w:ascii="Arial" w:hAnsi="Arial" w:cs="Arial"/>
          <w:color w:val="auto"/>
          <w:sz w:val="22"/>
          <w:szCs w:val="22"/>
        </w:rPr>
      </w:pPr>
      <w:r w:rsidRPr="00F7753C">
        <w:rPr>
          <w:rFonts w:ascii="Arial" w:hAnsi="Arial" w:cs="Arial"/>
          <w:color w:val="auto"/>
          <w:sz w:val="22"/>
          <w:szCs w:val="22"/>
        </w:rPr>
        <w:t xml:space="preserve">Krajský pozemkový úřad pro </w:t>
      </w:r>
      <w:r w:rsidRPr="00F7753C">
        <w:rPr>
          <w:rFonts w:ascii="Arial" w:hAnsi="Arial" w:cs="Arial"/>
          <w:color w:val="auto"/>
          <w:sz w:val="22"/>
          <w:szCs w:val="22"/>
          <w:lang w:val="en-US"/>
        </w:rPr>
        <w:t>Středočeský kraj a hl. město Praha</w:t>
      </w:r>
      <w:r w:rsidRPr="00F7753C">
        <w:rPr>
          <w:rFonts w:ascii="Arial" w:hAnsi="Arial" w:cs="Arial"/>
          <w:color w:val="auto"/>
          <w:sz w:val="22"/>
          <w:szCs w:val="22"/>
        </w:rPr>
        <w:t>, Pobočka Rakovník</w:t>
      </w:r>
    </w:p>
    <w:p w14:paraId="56DA40F2" w14:textId="77777777" w:rsidR="004D1AAE" w:rsidRPr="00F7753C" w:rsidRDefault="004D1AAE" w:rsidP="004D1AAE">
      <w:pPr>
        <w:jc w:val="both"/>
        <w:rPr>
          <w:rFonts w:ascii="Arial" w:hAnsi="Arial" w:cs="Arial"/>
          <w:sz w:val="22"/>
          <w:szCs w:val="22"/>
        </w:rPr>
      </w:pPr>
      <w:r w:rsidRPr="00F7753C">
        <w:rPr>
          <w:rFonts w:ascii="Arial" w:hAnsi="Arial" w:cs="Arial"/>
          <w:sz w:val="22"/>
          <w:szCs w:val="22"/>
        </w:rPr>
        <w:t>IČO:  01312774, DIČ: CZ01312774</w:t>
      </w:r>
    </w:p>
    <w:p w14:paraId="0DFA6852" w14:textId="77777777" w:rsidR="004D1AAE" w:rsidRPr="00F7753C" w:rsidRDefault="004D1AAE" w:rsidP="004D1AAE">
      <w:pPr>
        <w:jc w:val="both"/>
        <w:rPr>
          <w:rFonts w:ascii="Arial" w:hAnsi="Arial" w:cs="Arial"/>
          <w:sz w:val="22"/>
          <w:szCs w:val="22"/>
        </w:rPr>
      </w:pPr>
      <w:r w:rsidRPr="00F7753C">
        <w:rPr>
          <w:rFonts w:ascii="Arial" w:hAnsi="Arial" w:cs="Arial"/>
          <w:sz w:val="22"/>
          <w:szCs w:val="22"/>
        </w:rPr>
        <w:t xml:space="preserve">Adresa:               </w:t>
      </w:r>
      <w:r w:rsidRPr="00F7753C">
        <w:rPr>
          <w:rFonts w:ascii="Arial" w:hAnsi="Arial" w:cs="Arial"/>
          <w:sz w:val="22"/>
          <w:szCs w:val="22"/>
          <w:lang w:val="en-US"/>
        </w:rPr>
        <w:t>Lubenská 2250, 269 01 Rakovník</w:t>
      </w:r>
    </w:p>
    <w:p w14:paraId="5A80D48D" w14:textId="77777777" w:rsidR="004D1AAE" w:rsidRPr="00F7753C" w:rsidRDefault="004D1AAE" w:rsidP="004D1AAE">
      <w:pPr>
        <w:ind w:right="566"/>
        <w:jc w:val="both"/>
        <w:rPr>
          <w:rFonts w:ascii="Arial" w:hAnsi="Arial" w:cs="Arial"/>
          <w:sz w:val="22"/>
          <w:szCs w:val="22"/>
        </w:rPr>
      </w:pPr>
      <w:r w:rsidRPr="00F7753C">
        <w:rPr>
          <w:rFonts w:ascii="Arial" w:hAnsi="Arial" w:cs="Arial"/>
          <w:sz w:val="22"/>
          <w:szCs w:val="22"/>
        </w:rPr>
        <w:t xml:space="preserve">Zastoupený:        </w:t>
      </w:r>
      <w:r w:rsidRPr="00F7753C">
        <w:rPr>
          <w:rFonts w:ascii="Arial" w:hAnsi="Arial" w:cs="Arial"/>
          <w:sz w:val="22"/>
          <w:szCs w:val="22"/>
          <w:lang w:val="en-US"/>
        </w:rPr>
        <w:t>Ing. Silvií Römerovou, vedoucí Pobočky Rakovník</w:t>
      </w:r>
    </w:p>
    <w:p w14:paraId="208F86CE" w14:textId="77777777" w:rsidR="006F606B" w:rsidRPr="008B7751" w:rsidRDefault="006F606B" w:rsidP="006F606B">
      <w:pPr>
        <w:ind w:right="566"/>
        <w:jc w:val="both"/>
        <w:rPr>
          <w:rFonts w:ascii="Arial" w:hAnsi="Arial" w:cs="Arial"/>
          <w:sz w:val="22"/>
          <w:szCs w:val="22"/>
        </w:rPr>
      </w:pP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t xml:space="preserve">   </w:t>
      </w:r>
    </w:p>
    <w:p w14:paraId="3D3358BD" w14:textId="41D3CE6A" w:rsidR="006F606B" w:rsidRPr="008B7751" w:rsidRDefault="006F606B" w:rsidP="006F606B">
      <w:pPr>
        <w:ind w:right="70"/>
        <w:jc w:val="center"/>
        <w:rPr>
          <w:rFonts w:ascii="Arial" w:hAnsi="Arial" w:cs="Arial"/>
          <w:b/>
          <w:sz w:val="22"/>
          <w:szCs w:val="22"/>
        </w:rPr>
      </w:pPr>
      <w:r w:rsidRPr="008B7751">
        <w:rPr>
          <w:rFonts w:ascii="Arial" w:hAnsi="Arial" w:cs="Arial"/>
          <w:b/>
          <w:sz w:val="22"/>
          <w:szCs w:val="22"/>
        </w:rPr>
        <w:t>z m o c ň u j e (pověřuje)</w:t>
      </w:r>
    </w:p>
    <w:p w14:paraId="75E02492" w14:textId="77777777" w:rsidR="006F606B" w:rsidRPr="008B7751" w:rsidRDefault="006F606B" w:rsidP="006F606B">
      <w:pPr>
        <w:ind w:right="70"/>
        <w:jc w:val="both"/>
        <w:rPr>
          <w:rFonts w:ascii="Arial" w:hAnsi="Arial" w:cs="Arial"/>
          <w:b/>
          <w:sz w:val="22"/>
          <w:szCs w:val="22"/>
        </w:rPr>
      </w:pPr>
    </w:p>
    <w:p w14:paraId="32E7F40B" w14:textId="77777777" w:rsidR="006F606B" w:rsidRPr="008B7751" w:rsidRDefault="006F606B" w:rsidP="006F606B">
      <w:pPr>
        <w:ind w:right="70"/>
        <w:jc w:val="both"/>
        <w:rPr>
          <w:rFonts w:ascii="Arial" w:hAnsi="Arial" w:cs="Arial"/>
          <w:b/>
          <w:sz w:val="22"/>
          <w:szCs w:val="22"/>
        </w:rPr>
      </w:pPr>
    </w:p>
    <w:p w14:paraId="078A1F58" w14:textId="1083E8C7" w:rsidR="006F606B" w:rsidRPr="008B7751" w:rsidRDefault="006F606B" w:rsidP="006F606B">
      <w:pPr>
        <w:jc w:val="both"/>
        <w:rPr>
          <w:rFonts w:ascii="Arial" w:hAnsi="Arial" w:cs="Arial"/>
          <w:sz w:val="22"/>
          <w:szCs w:val="22"/>
        </w:rPr>
      </w:pPr>
      <w:r w:rsidRPr="008B7751">
        <w:rPr>
          <w:rFonts w:ascii="Arial" w:hAnsi="Arial" w:cs="Arial"/>
          <w:sz w:val="22"/>
          <w:szCs w:val="22"/>
        </w:rPr>
        <w:t xml:space="preserve">společnost:  </w:t>
      </w:r>
      <w:r w:rsidRPr="008B7751">
        <w:rPr>
          <w:rFonts w:ascii="Arial" w:hAnsi="Arial" w:cs="Arial"/>
          <w:b/>
          <w:sz w:val="22"/>
          <w:szCs w:val="22"/>
          <w:highlight w:val="yellow"/>
          <w:lang w:val="en-US"/>
        </w:rPr>
        <w:t>[DOPLNIT]</w:t>
      </w:r>
      <w:r w:rsidRPr="008B7751">
        <w:rPr>
          <w:rFonts w:ascii="Arial" w:hAnsi="Arial" w:cs="Arial"/>
          <w:b/>
          <w:sz w:val="22"/>
          <w:szCs w:val="22"/>
          <w:lang w:val="en-US"/>
        </w:rPr>
        <w:t xml:space="preserve"> </w:t>
      </w:r>
    </w:p>
    <w:p w14:paraId="58E1222C" w14:textId="50092559" w:rsidR="006F606B" w:rsidRPr="008B7751" w:rsidRDefault="006F606B" w:rsidP="006F606B">
      <w:pPr>
        <w:jc w:val="both"/>
        <w:rPr>
          <w:rFonts w:ascii="Arial" w:hAnsi="Arial" w:cs="Arial"/>
          <w:sz w:val="22"/>
          <w:szCs w:val="22"/>
        </w:rPr>
      </w:pPr>
      <w:r w:rsidRPr="008B7751">
        <w:rPr>
          <w:rFonts w:ascii="Arial" w:hAnsi="Arial" w:cs="Arial"/>
          <w:sz w:val="22"/>
          <w:szCs w:val="22"/>
        </w:rPr>
        <w:t xml:space="preserve">se sídlem:  </w:t>
      </w:r>
      <w:r w:rsidRPr="008B7751">
        <w:rPr>
          <w:rFonts w:ascii="Arial" w:hAnsi="Arial" w:cs="Arial"/>
          <w:b/>
          <w:sz w:val="22"/>
          <w:szCs w:val="22"/>
          <w:highlight w:val="yellow"/>
          <w:lang w:val="en-US"/>
        </w:rPr>
        <w:t>[DOPLNIT]</w:t>
      </w:r>
    </w:p>
    <w:p w14:paraId="4FE8DC75" w14:textId="62098EC4" w:rsidR="006F606B" w:rsidRPr="008B7751" w:rsidRDefault="006F606B" w:rsidP="006F606B">
      <w:pPr>
        <w:ind w:right="70"/>
        <w:jc w:val="both"/>
        <w:rPr>
          <w:rFonts w:ascii="Arial" w:hAnsi="Arial" w:cs="Arial"/>
          <w:sz w:val="22"/>
          <w:szCs w:val="22"/>
        </w:rPr>
      </w:pPr>
      <w:r w:rsidRPr="008B7751">
        <w:rPr>
          <w:rFonts w:ascii="Arial" w:hAnsi="Arial" w:cs="Arial"/>
          <w:sz w:val="22"/>
          <w:szCs w:val="22"/>
        </w:rPr>
        <w:t xml:space="preserve">IČO:  </w:t>
      </w:r>
      <w:r w:rsidRPr="008B7751">
        <w:rPr>
          <w:rFonts w:ascii="Arial" w:hAnsi="Arial" w:cs="Arial"/>
          <w:b/>
          <w:sz w:val="22"/>
          <w:szCs w:val="22"/>
          <w:highlight w:val="yellow"/>
          <w:lang w:val="en-US"/>
        </w:rPr>
        <w:t>[DOPLNIT]</w:t>
      </w:r>
    </w:p>
    <w:p w14:paraId="335E529D" w14:textId="50132536" w:rsidR="006F606B" w:rsidRPr="008B7751" w:rsidRDefault="006F606B" w:rsidP="006F606B">
      <w:pPr>
        <w:ind w:right="70"/>
        <w:jc w:val="both"/>
        <w:rPr>
          <w:rFonts w:ascii="Arial" w:hAnsi="Arial" w:cs="Arial"/>
          <w:sz w:val="22"/>
          <w:szCs w:val="22"/>
        </w:rPr>
      </w:pPr>
      <w:r w:rsidRPr="008B7751">
        <w:rPr>
          <w:rFonts w:ascii="Arial" w:hAnsi="Arial" w:cs="Arial"/>
          <w:sz w:val="22"/>
          <w:szCs w:val="22"/>
        </w:rPr>
        <w:t xml:space="preserve">Zastoupená:  </w:t>
      </w:r>
      <w:r w:rsidRPr="008B7751">
        <w:rPr>
          <w:rFonts w:ascii="Arial" w:hAnsi="Arial" w:cs="Arial"/>
          <w:b/>
          <w:sz w:val="22"/>
          <w:szCs w:val="22"/>
          <w:highlight w:val="yellow"/>
          <w:lang w:val="en-US"/>
        </w:rPr>
        <w:t>[DOPLNIT]</w:t>
      </w:r>
    </w:p>
    <w:p w14:paraId="44943045" w14:textId="77777777" w:rsidR="006F606B" w:rsidRPr="008B7751" w:rsidRDefault="006F606B" w:rsidP="006F606B">
      <w:pPr>
        <w:ind w:right="70"/>
        <w:jc w:val="both"/>
        <w:rPr>
          <w:rFonts w:ascii="Arial" w:hAnsi="Arial" w:cs="Arial"/>
          <w:sz w:val="22"/>
          <w:szCs w:val="22"/>
        </w:rPr>
      </w:pPr>
    </w:p>
    <w:p w14:paraId="040C9BBD" w14:textId="77777777" w:rsidR="006F606B" w:rsidRPr="008B7751" w:rsidRDefault="006F606B" w:rsidP="006F606B">
      <w:pPr>
        <w:ind w:right="70"/>
        <w:jc w:val="both"/>
        <w:rPr>
          <w:rFonts w:ascii="Arial" w:hAnsi="Arial" w:cs="Arial"/>
          <w:sz w:val="22"/>
          <w:szCs w:val="22"/>
        </w:rPr>
      </w:pPr>
      <w:r w:rsidRPr="008B7751">
        <w:rPr>
          <w:rFonts w:ascii="Arial" w:hAnsi="Arial" w:cs="Arial"/>
          <w:sz w:val="22"/>
          <w:szCs w:val="22"/>
        </w:rPr>
        <w:t xml:space="preserve">  </w:t>
      </w:r>
    </w:p>
    <w:p w14:paraId="72BF5EE0" w14:textId="77777777" w:rsidR="006F606B" w:rsidRPr="008B7751" w:rsidRDefault="006F606B" w:rsidP="006F606B">
      <w:pPr>
        <w:ind w:right="70"/>
        <w:jc w:val="both"/>
        <w:rPr>
          <w:rFonts w:ascii="Arial" w:hAnsi="Arial" w:cs="Arial"/>
          <w:sz w:val="22"/>
          <w:szCs w:val="22"/>
        </w:rPr>
      </w:pPr>
    </w:p>
    <w:p w14:paraId="32A7A093" w14:textId="691329F2" w:rsidR="006F606B" w:rsidRPr="008B7751" w:rsidRDefault="006F606B" w:rsidP="006F606B">
      <w:pPr>
        <w:ind w:right="70"/>
        <w:jc w:val="both"/>
        <w:rPr>
          <w:rFonts w:ascii="Arial" w:hAnsi="Arial" w:cs="Arial"/>
          <w:i/>
          <w:color w:val="FF0000"/>
          <w:sz w:val="22"/>
          <w:szCs w:val="22"/>
        </w:rPr>
      </w:pPr>
      <w:r w:rsidRPr="008B7751">
        <w:rPr>
          <w:rFonts w:ascii="Arial" w:hAnsi="Arial" w:cs="Arial"/>
          <w:sz w:val="22"/>
          <w:szCs w:val="22"/>
        </w:rPr>
        <w:t>k zastupování ČR -</w:t>
      </w:r>
      <w:r w:rsidR="008C5C1C">
        <w:rPr>
          <w:rFonts w:ascii="Arial" w:hAnsi="Arial" w:cs="Arial"/>
          <w:sz w:val="22"/>
          <w:szCs w:val="22"/>
        </w:rPr>
        <w:t xml:space="preserve"> </w:t>
      </w:r>
      <w:r w:rsidRPr="008B7751">
        <w:rPr>
          <w:rFonts w:ascii="Arial" w:hAnsi="Arial" w:cs="Arial"/>
          <w:sz w:val="22"/>
          <w:szCs w:val="22"/>
        </w:rPr>
        <w:t xml:space="preserve">Státního pozemkového úřadu ve věci zajišťování </w:t>
      </w:r>
      <w:r w:rsidRPr="008B7751">
        <w:rPr>
          <w:rFonts w:ascii="Arial" w:hAnsi="Arial" w:cs="Arial"/>
          <w:b/>
          <w:sz w:val="22"/>
          <w:szCs w:val="22"/>
        </w:rPr>
        <w:t>autorského dozoru projektanta</w:t>
      </w:r>
      <w:r w:rsidRPr="008B7751">
        <w:rPr>
          <w:rFonts w:ascii="Arial" w:hAnsi="Arial" w:cs="Arial"/>
          <w:bCs/>
          <w:sz w:val="22"/>
          <w:szCs w:val="22"/>
        </w:rPr>
        <w:t xml:space="preserve"> dle smlouvy o dílo</w:t>
      </w:r>
      <w:r w:rsidRPr="008B7751">
        <w:rPr>
          <w:rFonts w:ascii="Arial" w:hAnsi="Arial" w:cs="Arial"/>
          <w:sz w:val="22"/>
          <w:szCs w:val="22"/>
        </w:rPr>
        <w:t xml:space="preserve"> uzavřené dne </w:t>
      </w:r>
      <w:r w:rsidRPr="008B7751">
        <w:rPr>
          <w:rFonts w:ascii="Arial" w:hAnsi="Arial" w:cs="Arial"/>
          <w:b/>
          <w:sz w:val="22"/>
          <w:szCs w:val="22"/>
          <w:highlight w:val="yellow"/>
          <w:lang w:val="en-US"/>
        </w:rPr>
        <w:t>[DOPLNIT]</w:t>
      </w:r>
      <w:r w:rsidR="004D1AAE">
        <w:rPr>
          <w:rFonts w:ascii="Arial" w:hAnsi="Arial" w:cs="Arial"/>
          <w:b/>
          <w:sz w:val="22"/>
          <w:szCs w:val="22"/>
          <w:lang w:val="en-US"/>
        </w:rPr>
        <w:t xml:space="preserve"> </w:t>
      </w:r>
      <w:r w:rsidRPr="008B7751">
        <w:rPr>
          <w:rFonts w:ascii="Arial" w:hAnsi="Arial" w:cs="Arial"/>
          <w:sz w:val="22"/>
          <w:szCs w:val="22"/>
        </w:rPr>
        <w:t xml:space="preserve">mezi Státním pozemkovým úřadem jako objednatelem a společností </w:t>
      </w:r>
      <w:r w:rsidRPr="008B7751">
        <w:rPr>
          <w:rFonts w:ascii="Arial" w:hAnsi="Arial" w:cs="Arial"/>
          <w:b/>
          <w:sz w:val="22"/>
          <w:szCs w:val="22"/>
          <w:highlight w:val="yellow"/>
          <w:lang w:val="en-US"/>
        </w:rPr>
        <w:t>[DOPLNIT]</w:t>
      </w:r>
      <w:r w:rsidRPr="008B7751">
        <w:rPr>
          <w:rFonts w:ascii="Arial" w:hAnsi="Arial" w:cs="Arial"/>
          <w:b/>
          <w:sz w:val="22"/>
          <w:szCs w:val="22"/>
          <w:lang w:val="en-US"/>
        </w:rPr>
        <w:t xml:space="preserve"> </w:t>
      </w:r>
      <w:r w:rsidRPr="008B7751">
        <w:rPr>
          <w:rFonts w:ascii="Arial" w:hAnsi="Arial" w:cs="Arial"/>
          <w:sz w:val="22"/>
          <w:szCs w:val="22"/>
        </w:rPr>
        <w:t>jako zhotovitelem v rozsahu čl. II a čl. III této smlouvy.</w:t>
      </w:r>
    </w:p>
    <w:p w14:paraId="63C80223" w14:textId="77777777" w:rsidR="006F606B" w:rsidRPr="008B7751" w:rsidRDefault="006F606B" w:rsidP="006F606B">
      <w:pPr>
        <w:ind w:right="70"/>
        <w:jc w:val="both"/>
        <w:rPr>
          <w:rFonts w:ascii="Arial" w:hAnsi="Arial" w:cs="Arial"/>
          <w:sz w:val="22"/>
          <w:szCs w:val="22"/>
        </w:rPr>
      </w:pPr>
    </w:p>
    <w:p w14:paraId="0B06F7A6" w14:textId="218B74F8" w:rsidR="006F606B" w:rsidRPr="008B7751" w:rsidRDefault="006F606B" w:rsidP="006F606B">
      <w:pPr>
        <w:ind w:right="70"/>
        <w:jc w:val="both"/>
        <w:rPr>
          <w:rFonts w:ascii="Arial" w:hAnsi="Arial" w:cs="Arial"/>
          <w:i/>
          <w:sz w:val="22"/>
          <w:szCs w:val="22"/>
        </w:rPr>
      </w:pPr>
      <w:r w:rsidRPr="008B7751">
        <w:rPr>
          <w:rFonts w:ascii="Arial" w:hAnsi="Arial" w:cs="Arial"/>
          <w:sz w:val="22"/>
          <w:szCs w:val="22"/>
        </w:rPr>
        <w:t>V rámci této plné moci je zmocněnec oprávněn:</w:t>
      </w:r>
    </w:p>
    <w:p w14:paraId="2557433E" w14:textId="77777777" w:rsidR="006F606B" w:rsidRPr="008B7751" w:rsidRDefault="006F606B" w:rsidP="006F606B">
      <w:pPr>
        <w:tabs>
          <w:tab w:val="left" w:pos="360"/>
        </w:tabs>
        <w:ind w:right="70"/>
        <w:jc w:val="both"/>
        <w:rPr>
          <w:rFonts w:ascii="Arial" w:hAnsi="Arial" w:cs="Arial"/>
          <w:sz w:val="22"/>
          <w:szCs w:val="22"/>
        </w:rPr>
      </w:pPr>
    </w:p>
    <w:p w14:paraId="1FBB743F"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účastnit se předání a převzetí staveniště zhotovitelem stavby </w:t>
      </w:r>
      <w:r w:rsidRPr="008B7751">
        <w:rPr>
          <w:rFonts w:ascii="Arial" w:hAnsi="Arial" w:cs="Arial"/>
          <w:sz w:val="22"/>
          <w:szCs w:val="22"/>
        </w:rPr>
        <w:t>specifikované v čl. II. odst. 2 této smlouvy</w:t>
      </w:r>
      <w:r w:rsidRPr="008B7751">
        <w:rPr>
          <w:rFonts w:ascii="Arial" w:hAnsi="Arial" w:cs="Arial"/>
          <w:bCs/>
          <w:sz w:val="22"/>
          <w:szCs w:val="22"/>
        </w:rPr>
        <w:t>, přičemž kontroluje, zda skutečnosti známé v době předání staveniště odpovídají předpokladům, podle kterých byla vypracována projektová dokumentace,</w:t>
      </w:r>
    </w:p>
    <w:p w14:paraId="75675CBD"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95DC648"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sledovat postup výstavby z technického hlediska a z hlediska časového plánu výstavby</w:t>
      </w:r>
    </w:p>
    <w:p w14:paraId="3D8C894E"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37C444F"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615575C5"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podávat vyjádření k požadavkům na větší množství výrobků a výkonů oproti projektové dokumentaci</w:t>
      </w:r>
    </w:p>
    <w:p w14:paraId="2693F610"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navrhovat změny a odchylky ke zlepšení řešení projektu, vznikající ve fázi realizace projektu,</w:t>
      </w:r>
    </w:p>
    <w:p w14:paraId="15538215"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FB210EF"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D40683B" w14:textId="12855E9D" w:rsidR="006F606B" w:rsidRPr="008B7751" w:rsidRDefault="006F606B" w:rsidP="006F606B">
      <w:pPr>
        <w:pStyle w:val="Zkladntext3"/>
        <w:numPr>
          <w:ilvl w:val="0"/>
          <w:numId w:val="41"/>
        </w:numPr>
        <w:overflowPunct w:val="0"/>
        <w:autoSpaceDE w:val="0"/>
        <w:autoSpaceDN w:val="0"/>
        <w:adjustRightInd w:val="0"/>
        <w:jc w:val="left"/>
        <w:rPr>
          <w:rFonts w:ascii="Arial" w:hAnsi="Arial" w:cs="Arial"/>
          <w:bCs/>
          <w:sz w:val="22"/>
          <w:szCs w:val="22"/>
        </w:rPr>
      </w:pPr>
      <w:r w:rsidRPr="008B7751">
        <w:rPr>
          <w:rFonts w:ascii="Arial" w:hAnsi="Arial" w:cs="Arial"/>
          <w:bCs/>
          <w:sz w:val="22"/>
          <w:szCs w:val="22"/>
        </w:rPr>
        <w:t xml:space="preserve">účastnit se vybraných kontrolních dnů v minimálním rozsahu stanoveným ve stavebním povolení </w:t>
      </w:r>
    </w:p>
    <w:p w14:paraId="1AEB7D3F" w14:textId="74E5CB4A"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57309D3F" w14:textId="2EB4C84D"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7F0D5F09"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 xml:space="preserve">svá zjištění, požadavky a návrhy zaznamenávat do stavebního deníku, </w:t>
      </w:r>
    </w:p>
    <w:p w14:paraId="3F03E4B7"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aktivně se zúčastnit přebírání stavby objednatelem od zhotovitele stavby</w:t>
      </w:r>
      <w:r w:rsidRPr="008B7751">
        <w:rPr>
          <w:rFonts w:ascii="Arial" w:hAnsi="Arial" w:cs="Arial"/>
          <w:sz w:val="22"/>
          <w:szCs w:val="22"/>
        </w:rPr>
        <w:t xml:space="preserve"> specifikované v čl. II. odst. 2. této smlouvy</w:t>
      </w:r>
      <w:r w:rsidRPr="008B775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136A117B"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aktivně se účastnit kolaudace a při kontrole odstranění kolaudačních závad,</w:t>
      </w:r>
    </w:p>
    <w:p w14:paraId="672D5CB8" w14:textId="77777777"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odsouhlasovat dokumentaci skutečného provedení stavby,</w:t>
      </w:r>
    </w:p>
    <w:p w14:paraId="524AF228" w14:textId="6874F388" w:rsidR="006F606B" w:rsidRPr="008B7751"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8B7751">
        <w:rPr>
          <w:rFonts w:ascii="Arial" w:hAnsi="Arial" w:cs="Arial"/>
          <w:bCs/>
          <w:sz w:val="22"/>
          <w:szCs w:val="22"/>
        </w:rPr>
        <w:t>po dokončení stavby zhotovitel vyhotoví zprávu o souladu zhotovené stavby s ověřenou projektovou dokumentací.</w:t>
      </w:r>
    </w:p>
    <w:p w14:paraId="2038D747" w14:textId="77777777" w:rsidR="006F606B" w:rsidRPr="008B7751" w:rsidRDefault="006F606B" w:rsidP="006F606B">
      <w:pPr>
        <w:ind w:right="70"/>
        <w:jc w:val="both"/>
        <w:rPr>
          <w:rFonts w:ascii="Arial" w:hAnsi="Arial" w:cs="Arial"/>
          <w:sz w:val="22"/>
          <w:szCs w:val="22"/>
        </w:rPr>
      </w:pPr>
    </w:p>
    <w:p w14:paraId="3FA7841A" w14:textId="77777777" w:rsidR="006F606B" w:rsidRPr="008B7751" w:rsidRDefault="006F606B" w:rsidP="006F606B">
      <w:pPr>
        <w:ind w:left="1843"/>
        <w:jc w:val="both"/>
        <w:rPr>
          <w:rFonts w:ascii="Arial" w:hAnsi="Arial" w:cs="Arial"/>
          <w:sz w:val="22"/>
          <w:szCs w:val="22"/>
        </w:rPr>
      </w:pPr>
    </w:p>
    <w:p w14:paraId="1883B3F6" w14:textId="77777777" w:rsidR="006F606B" w:rsidRPr="008B7751" w:rsidRDefault="006F606B" w:rsidP="006F606B">
      <w:pPr>
        <w:ind w:right="70"/>
        <w:jc w:val="both"/>
        <w:rPr>
          <w:rFonts w:ascii="Arial" w:hAnsi="Arial" w:cs="Arial"/>
          <w:sz w:val="22"/>
          <w:szCs w:val="22"/>
        </w:rPr>
      </w:pPr>
    </w:p>
    <w:p w14:paraId="0F9BA808" w14:textId="77777777" w:rsidR="006F606B" w:rsidRPr="008B7751" w:rsidRDefault="006F606B" w:rsidP="006F606B">
      <w:pPr>
        <w:ind w:right="70"/>
        <w:jc w:val="both"/>
        <w:rPr>
          <w:rFonts w:ascii="Arial" w:hAnsi="Arial" w:cs="Arial"/>
          <w:sz w:val="22"/>
          <w:szCs w:val="22"/>
        </w:rPr>
      </w:pPr>
    </w:p>
    <w:p w14:paraId="6189EF34" w14:textId="69AFA622" w:rsidR="006F606B" w:rsidRPr="008B7751" w:rsidRDefault="006F606B" w:rsidP="006F606B">
      <w:pPr>
        <w:ind w:right="70"/>
        <w:jc w:val="both"/>
        <w:rPr>
          <w:rFonts w:ascii="Arial" w:hAnsi="Arial" w:cs="Arial"/>
          <w:sz w:val="22"/>
          <w:szCs w:val="22"/>
        </w:rPr>
      </w:pPr>
      <w:r w:rsidRPr="008B7751">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03AA95DB" w14:textId="77777777" w:rsidR="006F606B" w:rsidRPr="008B7751" w:rsidRDefault="006F606B" w:rsidP="006F606B">
      <w:pPr>
        <w:ind w:right="70"/>
        <w:jc w:val="both"/>
        <w:rPr>
          <w:rFonts w:ascii="Arial" w:hAnsi="Arial" w:cs="Arial"/>
          <w:sz w:val="22"/>
          <w:szCs w:val="22"/>
        </w:rPr>
      </w:pPr>
    </w:p>
    <w:p w14:paraId="42439E9E" w14:textId="77777777" w:rsidR="006F606B" w:rsidRPr="008B7751" w:rsidRDefault="006F606B" w:rsidP="006F606B">
      <w:pPr>
        <w:ind w:right="70"/>
        <w:jc w:val="both"/>
        <w:rPr>
          <w:rFonts w:ascii="Arial" w:hAnsi="Arial" w:cs="Arial"/>
          <w:sz w:val="22"/>
          <w:szCs w:val="22"/>
        </w:rPr>
      </w:pPr>
      <w:r w:rsidRPr="008B7751">
        <w:rPr>
          <w:rFonts w:ascii="Arial" w:hAnsi="Arial" w:cs="Arial"/>
          <w:sz w:val="22"/>
          <w:szCs w:val="22"/>
        </w:rPr>
        <w:t>V ……… dne</w:t>
      </w:r>
    </w:p>
    <w:p w14:paraId="3728E5BF" w14:textId="77777777" w:rsidR="006F606B" w:rsidRPr="008B7751" w:rsidRDefault="006F606B" w:rsidP="006F606B">
      <w:pPr>
        <w:ind w:right="70"/>
        <w:jc w:val="both"/>
        <w:rPr>
          <w:rFonts w:ascii="Arial" w:hAnsi="Arial" w:cs="Arial"/>
          <w:sz w:val="22"/>
          <w:szCs w:val="22"/>
        </w:rPr>
      </w:pPr>
    </w:p>
    <w:p w14:paraId="37029BC4" w14:textId="77777777" w:rsidR="006F606B" w:rsidRPr="008B7751" w:rsidRDefault="006F606B" w:rsidP="006F606B">
      <w:pPr>
        <w:ind w:right="70"/>
        <w:jc w:val="both"/>
        <w:rPr>
          <w:rFonts w:ascii="Arial" w:hAnsi="Arial" w:cs="Arial"/>
          <w:sz w:val="22"/>
          <w:szCs w:val="22"/>
        </w:rPr>
      </w:pPr>
    </w:p>
    <w:p w14:paraId="7A1E7DB3" w14:textId="77777777" w:rsidR="006F606B" w:rsidRPr="008B7751" w:rsidRDefault="006F606B" w:rsidP="006F606B">
      <w:pPr>
        <w:ind w:left="2124" w:firstLine="708"/>
        <w:jc w:val="both"/>
        <w:rPr>
          <w:rFonts w:ascii="Arial" w:hAnsi="Arial" w:cs="Arial"/>
          <w:sz w:val="22"/>
          <w:szCs w:val="22"/>
        </w:rPr>
      </w:pPr>
      <w:r w:rsidRPr="008B7751">
        <w:rPr>
          <w:rFonts w:ascii="Arial" w:hAnsi="Arial" w:cs="Arial"/>
          <w:sz w:val="22"/>
          <w:szCs w:val="22"/>
        </w:rPr>
        <w:t>…………………………………………………..</w:t>
      </w:r>
    </w:p>
    <w:p w14:paraId="7EC93183" w14:textId="77777777" w:rsidR="006F606B" w:rsidRPr="008B7751" w:rsidRDefault="006F606B" w:rsidP="006F606B">
      <w:pPr>
        <w:ind w:left="3540"/>
        <w:jc w:val="both"/>
        <w:rPr>
          <w:rFonts w:ascii="Arial" w:hAnsi="Arial" w:cs="Arial"/>
          <w:i/>
          <w:sz w:val="22"/>
          <w:szCs w:val="22"/>
        </w:rPr>
      </w:pPr>
      <w:r w:rsidRPr="008B7751">
        <w:rPr>
          <w:rFonts w:ascii="Arial" w:hAnsi="Arial" w:cs="Arial"/>
          <w:sz w:val="22"/>
          <w:szCs w:val="22"/>
        </w:rPr>
        <w:t xml:space="preserve">   </w:t>
      </w:r>
      <w:r w:rsidRPr="008B7751">
        <w:rPr>
          <w:rFonts w:ascii="Arial" w:hAnsi="Arial" w:cs="Arial"/>
          <w:i/>
          <w:sz w:val="22"/>
          <w:szCs w:val="22"/>
        </w:rPr>
        <w:t>odpovědná osoba</w:t>
      </w:r>
    </w:p>
    <w:p w14:paraId="077D679A" w14:textId="77777777" w:rsidR="006F606B" w:rsidRPr="008B7751" w:rsidRDefault="006F606B" w:rsidP="006F606B">
      <w:pPr>
        <w:pStyle w:val="Zkladntext31"/>
        <w:rPr>
          <w:rFonts w:ascii="Arial" w:hAnsi="Arial" w:cs="Arial"/>
          <w:sz w:val="22"/>
          <w:szCs w:val="22"/>
        </w:rPr>
      </w:pPr>
    </w:p>
    <w:p w14:paraId="70FC3FE8" w14:textId="77777777" w:rsidR="006F606B" w:rsidRPr="008B7751" w:rsidRDefault="006F606B" w:rsidP="006F606B">
      <w:pPr>
        <w:pStyle w:val="Zkladntext31"/>
        <w:rPr>
          <w:rFonts w:ascii="Arial" w:hAnsi="Arial" w:cs="Arial"/>
          <w:sz w:val="22"/>
          <w:szCs w:val="22"/>
        </w:rPr>
      </w:pPr>
    </w:p>
    <w:p w14:paraId="182C93A1" w14:textId="77777777" w:rsidR="006F606B" w:rsidRPr="008B7751" w:rsidRDefault="006F606B" w:rsidP="006F606B">
      <w:pPr>
        <w:pStyle w:val="Zkladntext31"/>
        <w:rPr>
          <w:rFonts w:ascii="Arial" w:hAnsi="Arial" w:cs="Arial"/>
          <w:sz w:val="22"/>
          <w:szCs w:val="22"/>
        </w:rPr>
      </w:pPr>
      <w:r w:rsidRPr="008B7751">
        <w:rPr>
          <w:rFonts w:ascii="Arial" w:hAnsi="Arial" w:cs="Arial"/>
          <w:sz w:val="22"/>
          <w:szCs w:val="22"/>
        </w:rPr>
        <w:t>Plnou moc přijímá: …………………………</w:t>
      </w:r>
    </w:p>
    <w:p w14:paraId="01285425" w14:textId="77777777" w:rsidR="006F606B" w:rsidRDefault="006F606B" w:rsidP="006F606B">
      <w:pPr>
        <w:pStyle w:val="Zkladntext31"/>
        <w:rPr>
          <w:szCs w:val="24"/>
        </w:rPr>
      </w:pPr>
    </w:p>
    <w:p w14:paraId="0330BBF4" w14:textId="77777777" w:rsidR="006F606B" w:rsidRPr="00FD7578" w:rsidRDefault="006F606B" w:rsidP="006F606B">
      <w:pPr>
        <w:pStyle w:val="Zkladntext31"/>
        <w:rPr>
          <w:szCs w:val="24"/>
        </w:rPr>
      </w:pPr>
    </w:p>
    <w:p w14:paraId="13AA164B" w14:textId="77777777" w:rsidR="006F606B" w:rsidRPr="005734DB" w:rsidRDefault="006F606B" w:rsidP="00B520B5">
      <w:pPr>
        <w:pStyle w:val="Zkladntext"/>
        <w:tabs>
          <w:tab w:val="left" w:pos="426"/>
        </w:tabs>
        <w:spacing w:line="276" w:lineRule="auto"/>
        <w:jc w:val="both"/>
        <w:rPr>
          <w:rFonts w:ascii="Arial" w:hAnsi="Arial" w:cs="Arial"/>
        </w:rPr>
      </w:pPr>
    </w:p>
    <w:sectPr w:rsidR="006F606B" w:rsidRPr="005734DB"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1867CB"/>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udová Olga JUDr.">
    <w15:presenceInfo w15:providerId="AD" w15:userId="S::o.doudova@spucr.cz::d2be0471-3c2f-421c-9a59-024d8e94df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13876"/>
    <w:rsid w:val="00126A2D"/>
    <w:rsid w:val="0012753E"/>
    <w:rsid w:val="001348A2"/>
    <w:rsid w:val="00162200"/>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1AAE"/>
    <w:rsid w:val="004D6A6C"/>
    <w:rsid w:val="004E2267"/>
    <w:rsid w:val="004F1BC7"/>
    <w:rsid w:val="005077E5"/>
    <w:rsid w:val="0051649A"/>
    <w:rsid w:val="00523990"/>
    <w:rsid w:val="00530002"/>
    <w:rsid w:val="00531C6F"/>
    <w:rsid w:val="00542A63"/>
    <w:rsid w:val="005444EE"/>
    <w:rsid w:val="0054478C"/>
    <w:rsid w:val="005700BC"/>
    <w:rsid w:val="00571A48"/>
    <w:rsid w:val="00571FFD"/>
    <w:rsid w:val="00572C8B"/>
    <w:rsid w:val="005734DB"/>
    <w:rsid w:val="00574F3E"/>
    <w:rsid w:val="00577773"/>
    <w:rsid w:val="00587429"/>
    <w:rsid w:val="00595FEA"/>
    <w:rsid w:val="005A4779"/>
    <w:rsid w:val="005B3A5E"/>
    <w:rsid w:val="005C23CD"/>
    <w:rsid w:val="005D328A"/>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606B"/>
    <w:rsid w:val="00701D8A"/>
    <w:rsid w:val="00721C31"/>
    <w:rsid w:val="007261A8"/>
    <w:rsid w:val="007421FE"/>
    <w:rsid w:val="0075149E"/>
    <w:rsid w:val="00752BF7"/>
    <w:rsid w:val="00761ABA"/>
    <w:rsid w:val="00761D28"/>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C5E"/>
    <w:rsid w:val="008A1D16"/>
    <w:rsid w:val="008A6DC3"/>
    <w:rsid w:val="008B33FA"/>
    <w:rsid w:val="008B7751"/>
    <w:rsid w:val="008C1088"/>
    <w:rsid w:val="008C27E3"/>
    <w:rsid w:val="008C5C1C"/>
    <w:rsid w:val="008C61B3"/>
    <w:rsid w:val="008C6924"/>
    <w:rsid w:val="008E13A4"/>
    <w:rsid w:val="008E5BF1"/>
    <w:rsid w:val="008F3E92"/>
    <w:rsid w:val="008F7F7F"/>
    <w:rsid w:val="0090074B"/>
    <w:rsid w:val="00935646"/>
    <w:rsid w:val="00941C88"/>
    <w:rsid w:val="0094234F"/>
    <w:rsid w:val="00944D3F"/>
    <w:rsid w:val="009470ED"/>
    <w:rsid w:val="0095482E"/>
    <w:rsid w:val="0096175E"/>
    <w:rsid w:val="009671A1"/>
    <w:rsid w:val="009736F8"/>
    <w:rsid w:val="0097470B"/>
    <w:rsid w:val="00987DA1"/>
    <w:rsid w:val="00992D32"/>
    <w:rsid w:val="0099495F"/>
    <w:rsid w:val="00995963"/>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A2482"/>
    <w:rsid w:val="00AB0C9F"/>
    <w:rsid w:val="00AB3F7B"/>
    <w:rsid w:val="00AB6118"/>
    <w:rsid w:val="00AC3DCD"/>
    <w:rsid w:val="00AC5801"/>
    <w:rsid w:val="00AC6FB4"/>
    <w:rsid w:val="00AD737D"/>
    <w:rsid w:val="00AF083C"/>
    <w:rsid w:val="00AF3574"/>
    <w:rsid w:val="00B0493E"/>
    <w:rsid w:val="00B21DCD"/>
    <w:rsid w:val="00B2498F"/>
    <w:rsid w:val="00B30F9A"/>
    <w:rsid w:val="00B4061D"/>
    <w:rsid w:val="00B520B5"/>
    <w:rsid w:val="00B705C1"/>
    <w:rsid w:val="00B7378A"/>
    <w:rsid w:val="00B7615A"/>
    <w:rsid w:val="00B80447"/>
    <w:rsid w:val="00B83F26"/>
    <w:rsid w:val="00B84595"/>
    <w:rsid w:val="00B95B30"/>
    <w:rsid w:val="00B96F37"/>
    <w:rsid w:val="00BA4EE1"/>
    <w:rsid w:val="00BB4EEA"/>
    <w:rsid w:val="00BC00B7"/>
    <w:rsid w:val="00BE0939"/>
    <w:rsid w:val="00BE6C6B"/>
    <w:rsid w:val="00C03C2A"/>
    <w:rsid w:val="00C13DD4"/>
    <w:rsid w:val="00C16AF5"/>
    <w:rsid w:val="00C17C65"/>
    <w:rsid w:val="00C276DF"/>
    <w:rsid w:val="00C5424B"/>
    <w:rsid w:val="00C557D2"/>
    <w:rsid w:val="00C709CD"/>
    <w:rsid w:val="00C75068"/>
    <w:rsid w:val="00C8621E"/>
    <w:rsid w:val="00C94C75"/>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229DF"/>
    <w:rsid w:val="00E32D43"/>
    <w:rsid w:val="00E36A32"/>
    <w:rsid w:val="00E376F5"/>
    <w:rsid w:val="00E6214B"/>
    <w:rsid w:val="00E724F1"/>
    <w:rsid w:val="00E74E11"/>
    <w:rsid w:val="00E75F8D"/>
    <w:rsid w:val="00EA401B"/>
    <w:rsid w:val="00EB64F1"/>
    <w:rsid w:val="00EC3260"/>
    <w:rsid w:val="00EC535B"/>
    <w:rsid w:val="00EE0216"/>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F1921"/>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6F606B"/>
    <w:pPr>
      <w:jc w:val="both"/>
    </w:pPr>
    <w:rPr>
      <w:sz w:val="24"/>
      <w:lang w:eastAsia="en-US"/>
    </w:rPr>
  </w:style>
  <w:style w:type="paragraph" w:customStyle="1" w:styleId="Default">
    <w:name w:val="Default"/>
    <w:rsid w:val="006F606B"/>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3815</Words>
  <Characters>22509</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Šlajchrt Jan Ing.</cp:lastModifiedBy>
  <cp:revision>27</cp:revision>
  <cp:lastPrinted>2022-06-15T12:51:00Z</cp:lastPrinted>
  <dcterms:created xsi:type="dcterms:W3CDTF">2022-06-22T12:00:00Z</dcterms:created>
  <dcterms:modified xsi:type="dcterms:W3CDTF">2023-03-23T07:50:00Z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